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B744" w14:textId="139BEFB6" w:rsidR="00A50935" w:rsidRPr="001A154E" w:rsidRDefault="00683C6B" w:rsidP="00D21AFD">
      <w:pPr>
        <w:rPr>
          <w:rFonts w:cstheme="minorHAnsi"/>
          <w:b/>
          <w:bCs/>
          <w:color w:val="FF0000"/>
        </w:rPr>
      </w:pPr>
      <w:r w:rsidRPr="001A154E">
        <w:rPr>
          <w:rFonts w:cstheme="minorHAnsi"/>
          <w:b/>
          <w:bCs/>
          <w:color w:val="FF0000"/>
        </w:rPr>
        <w:t xml:space="preserve">Please read through </w:t>
      </w:r>
      <w:r w:rsidR="00A50935" w:rsidRPr="001A154E">
        <w:rPr>
          <w:rFonts w:cstheme="minorHAnsi"/>
          <w:b/>
          <w:bCs/>
          <w:color w:val="FF0000"/>
        </w:rPr>
        <w:t xml:space="preserve">‘TEMPLATE A’ and </w:t>
      </w:r>
      <w:r w:rsidRPr="001A154E">
        <w:rPr>
          <w:rFonts w:cstheme="minorHAnsi"/>
          <w:b/>
          <w:bCs/>
          <w:color w:val="FF0000"/>
        </w:rPr>
        <w:t>‘TEMPLATE B’</w:t>
      </w:r>
      <w:r w:rsidR="00A50935" w:rsidRPr="001A154E">
        <w:rPr>
          <w:rFonts w:cstheme="minorHAnsi"/>
          <w:b/>
          <w:bCs/>
          <w:color w:val="FF0000"/>
        </w:rPr>
        <w:t>.</w:t>
      </w:r>
      <w:r w:rsidRPr="001A154E">
        <w:rPr>
          <w:rFonts w:cstheme="minorHAnsi"/>
          <w:b/>
          <w:bCs/>
          <w:color w:val="FF0000"/>
        </w:rPr>
        <w:t xml:space="preserve"> Customers should </w:t>
      </w:r>
      <w:r w:rsidR="00E019E8" w:rsidRPr="001A154E">
        <w:rPr>
          <w:rFonts w:cstheme="minorHAnsi"/>
          <w:b/>
          <w:bCs/>
          <w:color w:val="FF0000"/>
        </w:rPr>
        <w:t>submit</w:t>
      </w:r>
      <w:r w:rsidRPr="001A154E">
        <w:rPr>
          <w:rFonts w:cstheme="minorHAnsi"/>
          <w:b/>
          <w:bCs/>
          <w:color w:val="FF0000"/>
        </w:rPr>
        <w:t xml:space="preserve"> </w:t>
      </w:r>
      <w:r w:rsidRPr="001A154E">
        <w:rPr>
          <w:rFonts w:cstheme="minorHAnsi"/>
          <w:b/>
          <w:color w:val="FF0000"/>
          <w:u w:val="single"/>
        </w:rPr>
        <w:t>only 1</w:t>
      </w:r>
      <w:r w:rsidRPr="001A154E">
        <w:rPr>
          <w:rFonts w:cstheme="minorHAnsi"/>
          <w:b/>
          <w:bCs/>
          <w:color w:val="FF0000"/>
        </w:rPr>
        <w:t xml:space="preserve"> completed template below in line with the circumstances of their project</w:t>
      </w:r>
      <w:r w:rsidR="00E019E8" w:rsidRPr="001A154E">
        <w:rPr>
          <w:rFonts w:cstheme="minorHAnsi"/>
          <w:b/>
          <w:bCs/>
          <w:color w:val="FF0000"/>
        </w:rPr>
        <w:t>.</w:t>
      </w:r>
    </w:p>
    <w:p w14:paraId="544120C5" w14:textId="77777777" w:rsidR="00683C6B" w:rsidRPr="001A154E" w:rsidRDefault="00683C6B" w:rsidP="00D21AFD">
      <w:pPr>
        <w:rPr>
          <w:rFonts w:cstheme="minorHAnsi"/>
          <w:b/>
          <w:bCs/>
          <w:i/>
          <w:iCs/>
          <w:color w:val="FF0000"/>
        </w:rPr>
      </w:pPr>
    </w:p>
    <w:p w14:paraId="065D6036" w14:textId="013CD0D3" w:rsidR="00D21AFD" w:rsidRDefault="008A77B5" w:rsidP="00D21AFD">
      <w:pPr>
        <w:rPr>
          <w:ins w:id="0" w:author="Catia Gomes (ESO)" w:date="2024-01-19T10:39:00Z"/>
          <w:i/>
          <w:color w:val="FF0000"/>
        </w:rPr>
      </w:pPr>
      <w:r w:rsidRPr="0EEC009B">
        <w:rPr>
          <w:i/>
          <w:color w:val="FF0000"/>
        </w:rPr>
        <w:t>[</w:t>
      </w:r>
      <w:r w:rsidRPr="00183C28">
        <w:rPr>
          <w:b/>
          <w:i/>
          <w:color w:val="FF0000"/>
        </w:rPr>
        <w:t>TEMPLATE A</w:t>
      </w:r>
      <w:r w:rsidRPr="0EEC009B">
        <w:rPr>
          <w:b/>
          <w:i/>
          <w:color w:val="FF0000"/>
        </w:rPr>
        <w:t xml:space="preserve">: </w:t>
      </w:r>
      <w:r w:rsidR="005F798C" w:rsidRPr="0EEC009B">
        <w:rPr>
          <w:i/>
          <w:color w:val="FF0000"/>
        </w:rPr>
        <w:t xml:space="preserve">to be used by landowner where </w:t>
      </w:r>
      <w:r w:rsidR="00AF0FC5" w:rsidRPr="0EEC009B">
        <w:rPr>
          <w:i/>
          <w:color w:val="FF0000"/>
        </w:rPr>
        <w:t>Connecting Customer</w:t>
      </w:r>
      <w:r w:rsidR="005F798C" w:rsidRPr="0EEC009B">
        <w:rPr>
          <w:i/>
          <w:color w:val="FF0000"/>
        </w:rPr>
        <w:t xml:space="preserve"> is not the landowner</w:t>
      </w:r>
      <w:r w:rsidR="002D7D3D" w:rsidRPr="0EEC009B">
        <w:rPr>
          <w:i/>
          <w:color w:val="FF0000"/>
        </w:rPr>
        <w:t xml:space="preserve"> </w:t>
      </w:r>
      <w:r w:rsidR="005F798C" w:rsidRPr="0EEC009B">
        <w:rPr>
          <w:i/>
          <w:color w:val="FF0000"/>
        </w:rPr>
        <w:t xml:space="preserve">of the site or is yet to </w:t>
      </w:r>
      <w:r w:rsidR="00AF0FC5" w:rsidRPr="0EEC009B">
        <w:rPr>
          <w:i/>
          <w:color w:val="FF0000"/>
        </w:rPr>
        <w:t>obtain</w:t>
      </w:r>
      <w:r w:rsidR="005F798C" w:rsidRPr="0EEC009B">
        <w:rPr>
          <w:i/>
          <w:color w:val="FF0000"/>
        </w:rPr>
        <w:t xml:space="preserve"> relevant rights to the </w:t>
      </w:r>
      <w:r w:rsidR="00AF0FC5" w:rsidRPr="0EEC009B">
        <w:rPr>
          <w:i/>
          <w:color w:val="FF0000"/>
        </w:rPr>
        <w:t>s</w:t>
      </w:r>
      <w:r w:rsidR="005F798C" w:rsidRPr="0EEC009B">
        <w:rPr>
          <w:i/>
          <w:color w:val="FF0000"/>
        </w:rPr>
        <w:t>ite</w:t>
      </w:r>
      <w:r w:rsidR="00D21AFD" w:rsidRPr="0EEC009B">
        <w:rPr>
          <w:i/>
          <w:color w:val="FF0000"/>
        </w:rPr>
        <w:t>]</w:t>
      </w:r>
    </w:p>
    <w:p w14:paraId="1523EA26" w14:textId="1BF682F1" w:rsidR="005515A8" w:rsidRDefault="005515A8" w:rsidP="00D21AFD">
      <w:pPr>
        <w:rPr>
          <w:ins w:id="1" w:author="Catia Gomes (ESO)" w:date="2024-01-19T10:39:00Z"/>
          <w:i/>
          <w:color w:val="FF0000"/>
        </w:rPr>
      </w:pPr>
    </w:p>
    <w:p w14:paraId="14DF8CB5" w14:textId="3B9B9957" w:rsidR="005515A8" w:rsidRPr="00CF3414" w:rsidRDefault="005515A8" w:rsidP="00CF3414">
      <w:pPr>
        <w:jc w:val="center"/>
        <w:rPr>
          <w:iCs/>
          <w:color w:val="FF0000"/>
          <w:sz w:val="40"/>
          <w:szCs w:val="40"/>
        </w:rPr>
      </w:pPr>
      <w:ins w:id="2" w:author="Catia Gomes (ESO)" w:date="2024-01-19T10:39:00Z">
        <w:r w:rsidRPr="00CF3414">
          <w:rPr>
            <w:iCs/>
            <w:color w:val="FF0000"/>
            <w:sz w:val="40"/>
            <w:szCs w:val="40"/>
          </w:rPr>
          <w:t>Letter of Authority</w:t>
        </w:r>
        <w:r>
          <w:rPr>
            <w:iCs/>
            <w:color w:val="FF0000"/>
            <w:sz w:val="40"/>
            <w:szCs w:val="40"/>
          </w:rPr>
          <w:t xml:space="preserve"> for a </w:t>
        </w:r>
      </w:ins>
      <w:ins w:id="3" w:author="Catia Gomes (ESO)" w:date="2024-01-19T10:42:00Z">
        <w:r>
          <w:rPr>
            <w:iCs/>
            <w:color w:val="FF0000"/>
            <w:sz w:val="40"/>
            <w:szCs w:val="40"/>
          </w:rPr>
          <w:t xml:space="preserve">Transmission </w:t>
        </w:r>
      </w:ins>
      <w:ins w:id="4" w:author="Catia Gomes (ESO)" w:date="2024-01-19T10:39:00Z">
        <w:r>
          <w:rPr>
            <w:iCs/>
            <w:color w:val="FF0000"/>
            <w:sz w:val="40"/>
            <w:szCs w:val="40"/>
          </w:rPr>
          <w:t>Grid Connection</w:t>
        </w:r>
      </w:ins>
    </w:p>
    <w:p w14:paraId="5ED978C2" w14:textId="6C6629F1" w:rsidR="003C2499" w:rsidRDefault="003C2499" w:rsidP="003C2499">
      <w:pPr>
        <w:rPr>
          <w:b/>
          <w:u w:val="single"/>
        </w:rPr>
      </w:pPr>
      <w:r w:rsidRPr="0EEC009B">
        <w:rPr>
          <w:b/>
          <w:u w:val="single"/>
        </w:rPr>
        <w:t>I am</w:t>
      </w:r>
      <w:r w:rsidR="007321B5">
        <w:rPr>
          <w:b/>
          <w:u w:val="single"/>
        </w:rPr>
        <w:t xml:space="preserve"> the : </w:t>
      </w:r>
      <w:r w:rsidRPr="0EEC009B">
        <w:rPr>
          <w:b/>
          <w:u w:val="single"/>
        </w:rPr>
        <w:t>:</w:t>
      </w:r>
    </w:p>
    <w:p w14:paraId="57FAA548" w14:textId="1B4D3BC6" w:rsidR="003C2499" w:rsidRDefault="003C2499" w:rsidP="003C2499">
      <w:pPr>
        <w:rPr>
          <w:rFonts w:cstheme="minorHAnsi"/>
        </w:rPr>
      </w:pPr>
      <w:r>
        <w:rPr>
          <w:rFonts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C8FCF6" wp14:editId="3B6CBC6A">
                <wp:simplePos x="0" y="0"/>
                <wp:positionH relativeFrom="column">
                  <wp:posOffset>681487</wp:posOffset>
                </wp:positionH>
                <wp:positionV relativeFrom="paragraph">
                  <wp:posOffset>42281</wp:posOffset>
                </wp:positionV>
                <wp:extent cx="181155" cy="129397"/>
                <wp:effectExtent l="0" t="0" r="28575" b="234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293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DDA618" id="Rectangle 4" o:spid="_x0000_s1026" style="position:absolute;margin-left:53.65pt;margin-top:3.35pt;width:14.25pt;height:1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" fillcolor="white [3212]" strokecolor="black [3213]" strokeweight="1pt"/>
            </w:pict>
          </mc:Fallback>
        </mc:AlternateContent>
      </w:r>
      <w:r>
        <w:rPr>
          <w:rFonts w:cstheme="minorHAnsi"/>
        </w:rPr>
        <w:t xml:space="preserve">Landowner </w:t>
      </w:r>
    </w:p>
    <w:p w14:paraId="45A3B032" w14:textId="534D767D" w:rsidR="003C2499" w:rsidRDefault="007321B5" w:rsidP="003C2499">
      <w:pPr>
        <w:rPr>
          <w:rFonts w:cstheme="minorHAnsi"/>
        </w:rPr>
      </w:pPr>
      <w:r>
        <w:rPr>
          <w:rFonts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944EED4" wp14:editId="40B24BE5">
                <wp:simplePos x="0" y="0"/>
                <wp:positionH relativeFrom="column">
                  <wp:posOffset>2025015</wp:posOffset>
                </wp:positionH>
                <wp:positionV relativeFrom="paragraph">
                  <wp:posOffset>10160</wp:posOffset>
                </wp:positionV>
                <wp:extent cx="181155" cy="129397"/>
                <wp:effectExtent l="0" t="0" r="28575" b="234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293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8DB93B" id="Rectangle 5" o:spid="_x0000_s1026" style="position:absolute;margin-left:159.45pt;margin-top:.8pt;width:14.25pt;height:10.2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" fillcolor="white [3212]" strokecolor="black [3213]" strokeweight="1pt"/>
            </w:pict>
          </mc:Fallback>
        </mc:AlternateContent>
      </w:r>
      <w:r w:rsidR="003C2499">
        <w:rPr>
          <w:rFonts w:cstheme="minorHAnsi"/>
        </w:rPr>
        <w:t xml:space="preserve">Landowner </w:t>
      </w:r>
      <w:r>
        <w:rPr>
          <w:rFonts w:cstheme="minorHAnsi"/>
        </w:rPr>
        <w:t xml:space="preserve">Representative </w:t>
      </w:r>
      <w:r w:rsidR="003C2499">
        <w:rPr>
          <w:rFonts w:cstheme="minorHAnsi"/>
        </w:rPr>
        <w:t xml:space="preserve">  </w:t>
      </w:r>
    </w:p>
    <w:p w14:paraId="33AB3D5D" w14:textId="5DC787A1" w:rsidR="003C2499" w:rsidRDefault="003C2499" w:rsidP="003C2499">
      <w:pPr>
        <w:rPr>
          <w:i/>
        </w:rPr>
      </w:pPr>
      <w:r w:rsidRPr="0EEC009B">
        <w:rPr>
          <w:i/>
        </w:rPr>
        <w:t xml:space="preserve">If completing as Landowner </w:t>
      </w:r>
      <w:r w:rsidR="007321B5">
        <w:rPr>
          <w:i/>
        </w:rPr>
        <w:t xml:space="preserve">Representative </w:t>
      </w:r>
      <w:r w:rsidRPr="0EEC009B">
        <w:rPr>
          <w:i/>
        </w:rPr>
        <w:t xml:space="preserve">, please confirm if you are happy for the ESO to contact the landowner directly for verification purposes. </w:t>
      </w:r>
    </w:p>
    <w:p w14:paraId="4B5DF266" w14:textId="77777777" w:rsidR="003C2499" w:rsidRDefault="003C2499" w:rsidP="003C2499">
      <w:pPr>
        <w:rPr>
          <w:rFonts w:cstheme="minorHAnsi"/>
        </w:rPr>
      </w:pPr>
      <w:r>
        <w:rPr>
          <w:rFonts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F9C19CF" wp14:editId="22971C80">
                <wp:simplePos x="0" y="0"/>
                <wp:positionH relativeFrom="column">
                  <wp:posOffset>362309</wp:posOffset>
                </wp:positionH>
                <wp:positionV relativeFrom="paragraph">
                  <wp:posOffset>8626</wp:posOffset>
                </wp:positionV>
                <wp:extent cx="181155" cy="129397"/>
                <wp:effectExtent l="0" t="0" r="28575" b="234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293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0E5C6" id="Rectangle 6" o:spid="_x0000_s1026" style="position:absolute;margin-left:28.55pt;margin-top:.7pt;width:14.25pt;height:10.2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" fillcolor="white [3212]" strokecolor="black [3213]" strokeweight="1pt"/>
            </w:pict>
          </mc:Fallback>
        </mc:AlternateContent>
      </w:r>
      <w:r w:rsidRPr="004C5887">
        <w:rPr>
          <w:rFonts w:cstheme="minorHAnsi"/>
        </w:rPr>
        <w:t xml:space="preserve">Yes </w:t>
      </w:r>
    </w:p>
    <w:p w14:paraId="6E29162F" w14:textId="77777777" w:rsidR="003C2499" w:rsidRPr="00CA6B59" w:rsidRDefault="003C2499" w:rsidP="003C2499">
      <w:pPr>
        <w:rPr>
          <w:rFonts w:cstheme="minorHAnsi"/>
        </w:rPr>
      </w:pPr>
      <w:r>
        <w:rPr>
          <w:rFonts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A2D2F8C" wp14:editId="5285C78E">
                <wp:simplePos x="0" y="0"/>
                <wp:positionH relativeFrom="column">
                  <wp:posOffset>359074</wp:posOffset>
                </wp:positionH>
                <wp:positionV relativeFrom="paragraph">
                  <wp:posOffset>6350</wp:posOffset>
                </wp:positionV>
                <wp:extent cx="181155" cy="129397"/>
                <wp:effectExtent l="0" t="0" r="28575" b="234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1293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1E6296" id="Rectangle 7" o:spid="_x0000_s1026" style="position:absolute;margin-left:28.25pt;margin-top:.5pt;width:14.25pt;height:10.2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" fillcolor="white [3212]" strokecolor="black [3213]" strokeweight="1pt"/>
            </w:pict>
          </mc:Fallback>
        </mc:AlternateContent>
      </w:r>
      <w:r>
        <w:rPr>
          <w:rFonts w:cstheme="minorHAnsi"/>
        </w:rPr>
        <w:t xml:space="preserve">No </w:t>
      </w:r>
    </w:p>
    <w:p w14:paraId="33FCDAA9" w14:textId="6E7A3304" w:rsidR="00D21AFD" w:rsidRPr="00F00546" w:rsidRDefault="00D40589">
      <w:r>
        <w:t xml:space="preserve">By </w:t>
      </w:r>
      <w:r w:rsidR="00D05426">
        <w:t xml:space="preserve">submitting this </w:t>
      </w:r>
      <w:r w:rsidR="00CF3414">
        <w:t>letter,</w:t>
      </w:r>
      <w:r w:rsidR="00D05426">
        <w:t xml:space="preserve"> you confirm that you have been appointed by the Landowner</w:t>
      </w:r>
      <w:r w:rsidR="00CB55C1">
        <w:t xml:space="preserve"> to represent them </w:t>
      </w:r>
      <w:r w:rsidR="00CF3414">
        <w:t>in regard to</w:t>
      </w:r>
      <w:r w:rsidR="00CB55C1">
        <w:t xml:space="preserve"> this application. </w:t>
      </w:r>
    </w:p>
    <w:p w14:paraId="2E0E8B4A" w14:textId="1F8F6814" w:rsidR="00937D6A" w:rsidRPr="00183C28" w:rsidRDefault="00937D6A">
      <w:pPr>
        <w:rPr>
          <w:b/>
          <w:bCs/>
        </w:rPr>
      </w:pPr>
      <w:r>
        <w:rPr>
          <w:b/>
          <w:bCs/>
        </w:rPr>
        <w:t xml:space="preserve">Contact details for Landowner / Landowner’s </w:t>
      </w:r>
      <w:r w:rsidR="007321B5">
        <w:rPr>
          <w:b/>
          <w:bCs/>
        </w:rPr>
        <w:t xml:space="preserve">Representative </w:t>
      </w:r>
      <w:r>
        <w:rPr>
          <w:b/>
          <w:bCs/>
        </w:rPr>
        <w:t xml:space="preserve"> (delete as appropriate)</w:t>
      </w:r>
    </w:p>
    <w:p w14:paraId="1A2D18CE" w14:textId="3EA23963" w:rsidR="005C52AD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ADDRESS LINE 1</w:t>
      </w:r>
      <w:r w:rsidR="00937D6A">
        <w:t>:</w:t>
      </w:r>
    </w:p>
    <w:p w14:paraId="2C47FB00" w14:textId="0796F0CC" w:rsidR="00481A2A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ADDRESS LINE2</w:t>
      </w:r>
      <w:r w:rsidR="00937D6A">
        <w:t>:</w:t>
      </w:r>
    </w:p>
    <w:p w14:paraId="5A53D8B4" w14:textId="5BEB403B" w:rsidR="00481A2A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POSTCODE</w:t>
      </w:r>
      <w:r w:rsidR="00937D6A">
        <w:t>:</w:t>
      </w:r>
    </w:p>
    <w:p w14:paraId="267F2F01" w14:textId="2C34DC48" w:rsidR="00BB6820" w:rsidRDefault="00BB6820">
      <w:r>
        <w:t>[LANDOWNER CONTACT DETAILS</w:t>
      </w:r>
      <w:r w:rsidR="00CF30A4">
        <w:t xml:space="preserve"> (Phone and email</w:t>
      </w:r>
      <w:r>
        <w:t>]</w:t>
      </w:r>
    </w:p>
    <w:p w14:paraId="39CA9FE4" w14:textId="2D64B17D" w:rsidR="00481A2A" w:rsidRPr="00F00546" w:rsidRDefault="00937D6A">
      <w:r>
        <w:rPr>
          <w:b/>
          <w:bCs/>
        </w:rPr>
        <w:t>Project details</w:t>
      </w:r>
    </w:p>
    <w:p w14:paraId="0AF9E314" w14:textId="00B581F2" w:rsidR="00481A2A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[NAME OF LANDOWNER]</w:t>
      </w:r>
    </w:p>
    <w:p w14:paraId="4E46D7B0" w14:textId="443E1356" w:rsidR="00481A2A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[NAME OF CONNECTING CUSTOMER]</w:t>
      </w:r>
    </w:p>
    <w:p w14:paraId="6D41EDB1" w14:textId="78524059" w:rsidR="00481A2A" w:rsidRPr="001A154E" w:rsidRDefault="00481A2A">
      <w:pPr>
        <w:rPr>
          <w:rFonts w:cstheme="minorHAnsi"/>
        </w:rPr>
      </w:pPr>
      <w:r w:rsidRPr="001A154E">
        <w:rPr>
          <w:rFonts w:cstheme="minorHAnsi"/>
        </w:rPr>
        <w:t>[PROJECT NAME] (The “Project”)</w:t>
      </w:r>
    </w:p>
    <w:p w14:paraId="7AC91E41" w14:textId="77777777" w:rsidR="00F746CE" w:rsidRDefault="00481A2A" w:rsidP="00BB397A">
      <w:pPr>
        <w:rPr>
          <w:rFonts w:cstheme="minorHAnsi"/>
        </w:rPr>
      </w:pPr>
      <w:r w:rsidRPr="001A154E">
        <w:rPr>
          <w:rFonts w:cstheme="minorHAnsi"/>
        </w:rPr>
        <w:t>[SITE ADDRESS] (The “</w:t>
      </w:r>
      <w:r w:rsidR="00E147F5">
        <w:t>Property</w:t>
      </w:r>
      <w:r w:rsidRPr="001A154E">
        <w:rPr>
          <w:rFonts w:cstheme="minorHAnsi"/>
        </w:rPr>
        <w:t>”)</w:t>
      </w:r>
    </w:p>
    <w:p w14:paraId="33BD923C" w14:textId="689E2F4D" w:rsidR="00BB397A" w:rsidRDefault="00F746CE" w:rsidP="00BB397A">
      <w:pPr>
        <w:rPr>
          <w:rFonts w:cstheme="minorHAnsi"/>
        </w:rPr>
      </w:pPr>
      <w:r w:rsidRPr="001A154E">
        <w:rPr>
          <w:rFonts w:cstheme="minorHAnsi"/>
        </w:rPr>
        <w:t>(The “</w:t>
      </w:r>
      <w:r>
        <w:t>Property</w:t>
      </w:r>
      <w:r w:rsidRPr="001A154E">
        <w:rPr>
          <w:rFonts w:cstheme="minorHAnsi"/>
        </w:rPr>
        <w:t>”)</w:t>
      </w:r>
      <w:r>
        <w:rPr>
          <w:rFonts w:cstheme="minorHAnsi"/>
        </w:rPr>
        <w:t xml:space="preserve"> </w:t>
      </w:r>
      <w:r w:rsidR="00BB397A">
        <w:rPr>
          <w:rFonts w:cstheme="minorHAnsi"/>
        </w:rPr>
        <w:t>Acre</w:t>
      </w:r>
      <w:r w:rsidR="00334A39">
        <w:rPr>
          <w:rFonts w:cstheme="minorHAnsi"/>
        </w:rPr>
        <w:t>age</w:t>
      </w:r>
      <w:r w:rsidR="00BB397A">
        <w:rPr>
          <w:rFonts w:cstheme="minorHAnsi"/>
        </w:rPr>
        <w:t xml:space="preserve">: </w:t>
      </w:r>
    </w:p>
    <w:p w14:paraId="23B95A3E" w14:textId="77777777" w:rsidR="00F447FB" w:rsidRDefault="00F447FB" w:rsidP="00F447FB">
      <w:r>
        <w:t>Please confirm if land is registered with Land Registry: Yes/No</w:t>
      </w:r>
    </w:p>
    <w:p w14:paraId="18C7D072" w14:textId="31F43E52" w:rsidR="00F447FB" w:rsidRDefault="00F447FB" w:rsidP="00F447FB">
      <w:pPr>
        <w:rPr>
          <w:rFonts w:cstheme="minorHAnsi"/>
        </w:rPr>
      </w:pPr>
      <w:r>
        <w:rPr>
          <w:rFonts w:cstheme="minorHAnsi"/>
        </w:rPr>
        <w:t xml:space="preserve">Land Registry Title number </w:t>
      </w:r>
      <w:r w:rsidR="00BB397A">
        <w:rPr>
          <w:rFonts w:cstheme="minorHAnsi"/>
        </w:rPr>
        <w:t xml:space="preserve">(s) </w:t>
      </w:r>
      <w:r>
        <w:rPr>
          <w:rFonts w:cstheme="minorHAnsi"/>
        </w:rPr>
        <w:t xml:space="preserve">(if applicable): </w:t>
      </w:r>
    </w:p>
    <w:p w14:paraId="39974499" w14:textId="45C5D80B" w:rsidR="00BB397A" w:rsidRDefault="00BB397A" w:rsidP="00F447FB">
      <w:pPr>
        <w:rPr>
          <w:rFonts w:cstheme="minorHAnsi"/>
          <w:b/>
          <w:bCs/>
          <w:i/>
          <w:iCs/>
        </w:rPr>
      </w:pPr>
    </w:p>
    <w:p w14:paraId="51FE0552" w14:textId="48B2D8E4" w:rsidR="00CF3414" w:rsidRDefault="00CF3414" w:rsidP="00F447FB">
      <w:pPr>
        <w:rPr>
          <w:rFonts w:cstheme="minorHAnsi"/>
          <w:b/>
          <w:bCs/>
          <w:i/>
          <w:iCs/>
        </w:rPr>
      </w:pPr>
    </w:p>
    <w:p w14:paraId="10378C1B" w14:textId="77777777" w:rsidR="00CF3414" w:rsidRDefault="00CF3414" w:rsidP="00F447FB">
      <w:pPr>
        <w:rPr>
          <w:rFonts w:cstheme="minorHAnsi"/>
          <w:b/>
          <w:bCs/>
          <w:i/>
          <w:iCs/>
        </w:rPr>
      </w:pPr>
    </w:p>
    <w:p w14:paraId="16610995" w14:textId="77777777" w:rsidR="00F447FB" w:rsidRDefault="00F447FB">
      <w:pPr>
        <w:rPr>
          <w:rFonts w:cstheme="minorHAnsi"/>
        </w:rPr>
      </w:pPr>
    </w:p>
    <w:p w14:paraId="6AE8D614" w14:textId="778EEB1D" w:rsidR="00E30B20" w:rsidRPr="00183C28" w:rsidRDefault="00E30B20" w:rsidP="00E30B20">
      <w:pPr>
        <w:rPr>
          <w:b/>
          <w:bCs/>
        </w:rPr>
      </w:pPr>
      <w:r>
        <w:rPr>
          <w:b/>
          <w:bCs/>
        </w:rPr>
        <w:t xml:space="preserve">Contact details for </w:t>
      </w:r>
      <w:r w:rsidR="00070AC4">
        <w:rPr>
          <w:b/>
          <w:bCs/>
        </w:rPr>
        <w:t>User</w:t>
      </w:r>
      <w:r>
        <w:rPr>
          <w:b/>
          <w:bCs/>
        </w:rPr>
        <w:t xml:space="preserve"> </w:t>
      </w:r>
    </w:p>
    <w:p w14:paraId="0169A259" w14:textId="5C3915A0" w:rsidR="00E30B20" w:rsidRPr="001A154E" w:rsidRDefault="00E30B20" w:rsidP="00251F85">
      <w:r w:rsidRPr="76E8A27A">
        <w:t>ADDRESS LINE 1</w:t>
      </w:r>
      <w:r>
        <w:t>:</w:t>
      </w:r>
      <w:r w:rsidR="00251F85">
        <w:tab/>
      </w:r>
    </w:p>
    <w:p w14:paraId="4C85E528" w14:textId="77777777" w:rsidR="00E30B20" w:rsidRPr="001A154E" w:rsidRDefault="00E30B20" w:rsidP="00E30B20">
      <w:pPr>
        <w:rPr>
          <w:rFonts w:cstheme="minorHAnsi"/>
        </w:rPr>
      </w:pPr>
      <w:r w:rsidRPr="001A154E">
        <w:rPr>
          <w:rFonts w:cstheme="minorHAnsi"/>
        </w:rPr>
        <w:t>ADDRESS LINE2</w:t>
      </w:r>
      <w:r>
        <w:t>:</w:t>
      </w:r>
    </w:p>
    <w:p w14:paraId="47B50B8B" w14:textId="77777777" w:rsidR="00E30B20" w:rsidRPr="001A154E" w:rsidRDefault="00E30B20" w:rsidP="00E30B20">
      <w:pPr>
        <w:rPr>
          <w:rFonts w:cstheme="minorHAnsi"/>
        </w:rPr>
      </w:pPr>
      <w:r w:rsidRPr="001A154E">
        <w:rPr>
          <w:rFonts w:cstheme="minorHAnsi"/>
        </w:rPr>
        <w:t>POSTCODE</w:t>
      </w:r>
      <w:r>
        <w:t>:</w:t>
      </w:r>
    </w:p>
    <w:p w14:paraId="0788BAE7" w14:textId="0DD91F1D" w:rsidR="00E30B20" w:rsidRDefault="00E30B20" w:rsidP="00E30B20">
      <w:r>
        <w:t>[</w:t>
      </w:r>
      <w:r w:rsidR="00070AC4">
        <w:t>User</w:t>
      </w:r>
      <w:r>
        <w:t xml:space="preserve"> CONTACT DETAILS (Phone and email]</w:t>
      </w:r>
    </w:p>
    <w:p w14:paraId="0D274E38" w14:textId="77777777" w:rsidR="00E30B20" w:rsidRPr="001A154E" w:rsidRDefault="00E30B20">
      <w:pPr>
        <w:rPr>
          <w:rFonts w:cstheme="minorHAnsi"/>
        </w:rPr>
      </w:pPr>
    </w:p>
    <w:p w14:paraId="06EE28A5" w14:textId="104FDF41" w:rsidR="00084B7A" w:rsidRPr="001A154E" w:rsidRDefault="00084B7A">
      <w:pPr>
        <w:rPr>
          <w:rFonts w:cstheme="minorHAnsi"/>
          <w:b/>
          <w:bCs/>
          <w:color w:val="FF0000"/>
        </w:rPr>
      </w:pPr>
    </w:p>
    <w:p w14:paraId="33A2EA9C" w14:textId="77777777" w:rsidR="00937D6A" w:rsidRDefault="00937D6A" w:rsidP="00937D6A">
      <w:r>
        <w:t>FAO ESO,</w:t>
      </w:r>
    </w:p>
    <w:p w14:paraId="34390B93" w14:textId="2ED19B69" w:rsidR="00E147F5" w:rsidRDefault="00E147F5" w:rsidP="00E147F5">
      <w:r>
        <w:t>We/</w:t>
      </w:r>
      <w:r w:rsidR="00481A2A" w:rsidRPr="0EEC009B">
        <w:t>I, [</w:t>
      </w:r>
      <w:r w:rsidR="00481A2A" w:rsidRPr="00F00546">
        <w:t>NAME</w:t>
      </w:r>
      <w:r>
        <w:t>]</w:t>
      </w:r>
      <w:r w:rsidR="00593710" w:rsidRPr="0EEC009B">
        <w:t xml:space="preserve"> of landowner</w:t>
      </w:r>
      <w:r w:rsidR="00481A2A" w:rsidRPr="0EEC009B">
        <w:t>]</w:t>
      </w:r>
      <w:r w:rsidR="00493C76" w:rsidRPr="0EEC009B">
        <w:t xml:space="preserve"> / [[Name</w:t>
      </w:r>
      <w:r w:rsidR="00593710" w:rsidRPr="0EEC009B">
        <w:t xml:space="preserve"> of agent</w:t>
      </w:r>
      <w:r w:rsidR="00493C76" w:rsidRPr="0EEC009B">
        <w:t>] of [company</w:t>
      </w:r>
      <w:r w:rsidR="00481A2A" w:rsidRPr="0EEC009B">
        <w:t xml:space="preserve"> </w:t>
      </w:r>
      <w:r w:rsidR="00493C76" w:rsidRPr="0EEC009B">
        <w:t>name] ([company number])</w:t>
      </w:r>
      <w:r w:rsidR="00B40E7F" w:rsidRPr="0EEC009B">
        <w:t>, authorised by the landowner as their agent,</w:t>
      </w:r>
      <w:r w:rsidR="00493C76" w:rsidRPr="0EEC009B">
        <w:t>]</w:t>
      </w:r>
      <w:r w:rsidR="001A154E" w:rsidRPr="0EEC009B">
        <w:t xml:space="preserve"> </w:t>
      </w:r>
      <w:r>
        <w:t>at [</w:t>
      </w:r>
      <w:r w:rsidRPr="00306B95">
        <w:rPr>
          <w:highlight w:val="yellow"/>
        </w:rPr>
        <w:t>address</w:t>
      </w:r>
      <w:r>
        <w:t xml:space="preserve">] </w:t>
      </w:r>
      <w:r w:rsidRPr="00306B95">
        <w:rPr>
          <w:highlight w:val="yellow"/>
        </w:rPr>
        <w:t>]</w:t>
      </w:r>
      <w:r w:rsidRPr="3EA21E3B">
        <w:rPr>
          <w:b/>
          <w:bCs/>
        </w:rPr>
        <w:t>]</w:t>
      </w:r>
      <w:r>
        <w:t>, hereby</w:t>
      </w:r>
      <w:r w:rsidR="001738B0">
        <w:t xml:space="preserve"> </w:t>
      </w:r>
      <w:r w:rsidR="00E203E3" w:rsidRPr="0EEC009B">
        <w:rPr>
          <w:rStyle w:val="cf01"/>
          <w:rFonts w:asciiTheme="minorHAnsi" w:hAnsiTheme="minorHAnsi"/>
          <w:sz w:val="22"/>
          <w:szCs w:val="22"/>
        </w:rPr>
        <w:t xml:space="preserve">confirm </w:t>
      </w:r>
      <w:r>
        <w:t>we are the legal owner of the land situated at [</w:t>
      </w:r>
      <w:r w:rsidRPr="00306B95">
        <w:rPr>
          <w:highlight w:val="yellow"/>
        </w:rPr>
        <w:t>Address of Property</w:t>
      </w:r>
      <w:r>
        <w:t>] as outlined in [</w:t>
      </w:r>
      <w:r w:rsidRPr="00306B95">
        <w:rPr>
          <w:highlight w:val="yellow"/>
        </w:rPr>
        <w:t>Colour of line</w:t>
      </w:r>
      <w:r>
        <w:t xml:space="preserve">] on Plan 1 annexed to this letter </w:t>
      </w:r>
      <w:r w:rsidR="00AF7AC5">
        <w:t>(</w:t>
      </w:r>
      <w:r>
        <w:t xml:space="preserve"> “The Property”</w:t>
      </w:r>
      <w:r w:rsidR="00AF7AC5">
        <w:t>)</w:t>
      </w:r>
      <w:r w:rsidR="4F3ADCD0">
        <w:t>.</w:t>
      </w:r>
      <w:r>
        <w:t xml:space="preserve"> </w:t>
      </w:r>
    </w:p>
    <w:p w14:paraId="263879AD" w14:textId="03E70B4D" w:rsidR="00E147F5" w:rsidRDefault="00E147F5" w:rsidP="00937D6A">
      <w:pPr>
        <w:jc w:val="both"/>
        <w:rPr>
          <w:rFonts w:cstheme="minorHAnsi"/>
        </w:rPr>
      </w:pPr>
      <w:r w:rsidRPr="00306B95">
        <w:rPr>
          <w:rFonts w:cstheme="minorHAnsi"/>
        </w:rPr>
        <w:t xml:space="preserve">Please take this letter as confirmation that we authorise </w:t>
      </w:r>
      <w:r w:rsidR="00BC43D3">
        <w:rPr>
          <w:rFonts w:cstheme="minorHAnsi"/>
        </w:rPr>
        <w:t>[]</w:t>
      </w:r>
      <w:r w:rsidRPr="00306B95">
        <w:rPr>
          <w:rFonts w:cstheme="minorHAnsi"/>
        </w:rPr>
        <w:t xml:space="preserve"> (or their authorised agents or representatives whomsoever) to apply for a grid connection</w:t>
      </w:r>
      <w:r>
        <w:rPr>
          <w:rFonts w:cstheme="minorHAnsi"/>
        </w:rPr>
        <w:t xml:space="preserve"> to the ESO</w:t>
      </w:r>
      <w:r w:rsidRPr="00306B95">
        <w:rPr>
          <w:rFonts w:cstheme="minorHAnsi"/>
        </w:rPr>
        <w:t xml:space="preserve"> on and in relation to the Property</w:t>
      </w:r>
      <w:r w:rsidR="00937D6A">
        <w:rPr>
          <w:rFonts w:cstheme="minorHAnsi"/>
        </w:rPr>
        <w:t>.</w:t>
      </w:r>
    </w:p>
    <w:p w14:paraId="4C81887B" w14:textId="77777777" w:rsidR="00947BAC" w:rsidRDefault="00947BAC" w:rsidP="00947BAC">
      <w:pPr>
        <w:spacing w:after="0"/>
        <w:rPr>
          <w:rFonts w:cstheme="minorHAnsi"/>
        </w:rPr>
      </w:pPr>
    </w:p>
    <w:p w14:paraId="2E66279D" w14:textId="77777777" w:rsidR="00F163B8" w:rsidRPr="003524AC" w:rsidRDefault="00F163B8" w:rsidP="00947BAC">
      <w:pPr>
        <w:spacing w:after="0"/>
        <w:rPr>
          <w:rFonts w:cstheme="minorHAnsi"/>
        </w:rPr>
      </w:pPr>
    </w:p>
    <w:p w14:paraId="77DAA7F3" w14:textId="6D41CDDF" w:rsidR="00937D6A" w:rsidRDefault="00937D6A">
      <w:r>
        <w:t>I confirm that I am happy for the ESO to contact me for the following purposes:</w:t>
      </w:r>
    </w:p>
    <w:p w14:paraId="71B64FF2" w14:textId="746235E2" w:rsidR="00937D6A" w:rsidRDefault="00937D6A" w:rsidP="00937D6A">
      <w:pPr>
        <w:pStyle w:val="ListParagraph"/>
        <w:numPr>
          <w:ilvl w:val="0"/>
          <w:numId w:val="1"/>
        </w:numPr>
      </w:pPr>
      <w:r>
        <w:t>To verify that this letter is genuine.</w:t>
      </w:r>
    </w:p>
    <w:p w14:paraId="03C15658" w14:textId="0C871052" w:rsidR="00937D6A" w:rsidRDefault="00937D6A" w:rsidP="00937D6A">
      <w:pPr>
        <w:pStyle w:val="ListParagraph"/>
        <w:numPr>
          <w:ilvl w:val="0"/>
          <w:numId w:val="1"/>
        </w:numPr>
      </w:pPr>
      <w:r>
        <w:t>To verify the contact details and address of the landowner and/or the landowner’s agent.</w:t>
      </w:r>
    </w:p>
    <w:p w14:paraId="6DD83174" w14:textId="62FE35E6" w:rsidR="00937D6A" w:rsidRDefault="00937D6A" w:rsidP="00937D6A">
      <w:pPr>
        <w:pStyle w:val="ListParagraph"/>
        <w:numPr>
          <w:ilvl w:val="0"/>
          <w:numId w:val="1"/>
        </w:numPr>
      </w:pPr>
      <w:r>
        <w:t>To verify that the landowner owns the land shown on the attached site plan</w:t>
      </w:r>
      <w:r w:rsidR="00943137">
        <w:t xml:space="preserve"> and authorises</w:t>
      </w:r>
      <w:r w:rsidR="001219AB">
        <w:t xml:space="preserve"> (agree, support, accepting) </w:t>
      </w:r>
      <w:r w:rsidR="00943137">
        <w:t xml:space="preserve"> the developer to  includ</w:t>
      </w:r>
      <w:r w:rsidR="001219AB">
        <w:t>e</w:t>
      </w:r>
      <w:r w:rsidR="00943137">
        <w:t xml:space="preserve"> </w:t>
      </w:r>
      <w:r w:rsidR="00C835A2">
        <w:t xml:space="preserve">it </w:t>
      </w:r>
      <w:r w:rsidR="00943137">
        <w:t xml:space="preserve">in </w:t>
      </w:r>
      <w:r w:rsidR="001219AB">
        <w:t xml:space="preserve">the application for </w:t>
      </w:r>
      <w:r w:rsidR="006D1430">
        <w:t xml:space="preserve">connection of the </w:t>
      </w:r>
      <w:r w:rsidR="001219AB">
        <w:t xml:space="preserve">Project mentioned above in this </w:t>
      </w:r>
      <w:r w:rsidR="00CF3414">
        <w:t>letter.</w:t>
      </w:r>
      <w:r w:rsidR="00943137">
        <w:t xml:space="preserve"> </w:t>
      </w:r>
    </w:p>
    <w:p w14:paraId="1A0DA365" w14:textId="09119EF6" w:rsidR="00F163B8" w:rsidRDefault="007F0358" w:rsidP="00947BAC">
      <w:pPr>
        <w:spacing w:after="0"/>
      </w:pPr>
      <w:r>
        <w:rPr>
          <w:rFonts w:cstheme="minorHAnsi"/>
        </w:rPr>
        <w:t xml:space="preserve">Disclaimer: </w:t>
      </w:r>
      <w:r>
        <w:t>T</w:t>
      </w:r>
      <w:r>
        <w:rPr>
          <w:rStyle w:val="ui-provider"/>
        </w:rPr>
        <w:t xml:space="preserve">his letter is provided solely for the purpose of confirming support </w:t>
      </w:r>
      <w:r w:rsidR="001219AB" w:rsidRPr="00070AC4">
        <w:rPr>
          <w:rStyle w:val="ui-provider"/>
          <w:highlight w:val="yellow"/>
        </w:rPr>
        <w:t xml:space="preserve">(agree, authorise, accepting) </w:t>
      </w:r>
      <w:r>
        <w:rPr>
          <w:rStyle w:val="ui-provider"/>
        </w:rPr>
        <w:t>for this project’s application to the ESO at this time and is not commercially or legally binding upon the landowner</w:t>
      </w:r>
    </w:p>
    <w:p w14:paraId="59C4913E" w14:textId="77777777" w:rsidR="00070AC4" w:rsidRDefault="00070AC4" w:rsidP="00183C28">
      <w:pPr>
        <w:spacing w:after="0"/>
      </w:pPr>
    </w:p>
    <w:p w14:paraId="51653652" w14:textId="040BF50C" w:rsidR="00481A2A" w:rsidRDefault="00481A2A" w:rsidP="00183C28">
      <w:pPr>
        <w:spacing w:after="0"/>
      </w:pPr>
      <w:r>
        <w:t>Yours faithfully,</w:t>
      </w:r>
    </w:p>
    <w:p w14:paraId="0F18A197" w14:textId="3EFBE87C" w:rsidR="00481A2A" w:rsidRDefault="00481A2A"/>
    <w:p w14:paraId="6112B396" w14:textId="31D04689" w:rsidR="00481A2A" w:rsidRDefault="00481A2A">
      <w:r>
        <w:t>[SIGNATURE]</w:t>
      </w:r>
    </w:p>
    <w:p w14:paraId="610FF3E0" w14:textId="3F621BC6" w:rsidR="00481A2A" w:rsidRDefault="00481A2A">
      <w:r>
        <w:t>[NAME]</w:t>
      </w:r>
    </w:p>
    <w:p w14:paraId="6024A0FC" w14:textId="5C3CF7C5" w:rsidR="00937D6A" w:rsidRDefault="00937D6A">
      <w:r>
        <w:t>[DATE]</w:t>
      </w:r>
    </w:p>
    <w:p w14:paraId="32602B15" w14:textId="2E61867E" w:rsidR="00481A2A" w:rsidRDefault="00481A2A"/>
    <w:p w14:paraId="6E715CA6" w14:textId="51E0CC67" w:rsidR="00481A2A" w:rsidRDefault="00481A2A">
      <w:r>
        <w:t>[</w:t>
      </w:r>
      <w:r w:rsidRPr="00481A2A">
        <w:rPr>
          <w:color w:val="FF0000"/>
        </w:rPr>
        <w:t>Image of the sample plan showing the boundaries of the Site referred</w:t>
      </w:r>
      <w:r>
        <w:t>]</w:t>
      </w:r>
    </w:p>
    <w:p w14:paraId="39C8497B" w14:textId="77777777" w:rsidR="008A77B5" w:rsidRDefault="008A77B5"/>
    <w:p w14:paraId="67515AE2" w14:textId="77777777" w:rsidR="008A77B5" w:rsidRDefault="008A77B5"/>
    <w:p w14:paraId="3A6512D1" w14:textId="77777777" w:rsidR="00623DE1" w:rsidRDefault="00623DE1" w:rsidP="008A77B5">
      <w:pPr>
        <w:rPr>
          <w:b/>
          <w:bCs/>
          <w:i/>
          <w:iCs/>
          <w:color w:val="FF0000"/>
        </w:rPr>
      </w:pPr>
    </w:p>
    <w:p w14:paraId="35BD99BC" w14:textId="77777777" w:rsidR="000A0F57" w:rsidRDefault="000A0F57" w:rsidP="008A77B5">
      <w:pPr>
        <w:rPr>
          <w:b/>
          <w:bCs/>
          <w:i/>
          <w:iCs/>
          <w:color w:val="FF0000"/>
        </w:rPr>
      </w:pPr>
    </w:p>
    <w:p w14:paraId="05426A67" w14:textId="77777777" w:rsidR="000A0F57" w:rsidRPr="005F798C" w:rsidRDefault="000A0F57" w:rsidP="008A77B5">
      <w:pPr>
        <w:rPr>
          <w:b/>
          <w:bCs/>
          <w:i/>
          <w:iCs/>
          <w:color w:val="FF0000"/>
        </w:rPr>
      </w:pPr>
    </w:p>
    <w:p w14:paraId="09F5B643" w14:textId="42A23D32" w:rsidR="008A77B5" w:rsidRPr="005F798C" w:rsidRDefault="008A77B5" w:rsidP="008A77B5">
      <w:pPr>
        <w:rPr>
          <w:b/>
          <w:bCs/>
          <w:i/>
          <w:iCs/>
          <w:color w:val="FF0000"/>
        </w:rPr>
      </w:pPr>
      <w:r w:rsidRPr="005F798C">
        <w:rPr>
          <w:b/>
          <w:bCs/>
          <w:i/>
          <w:iCs/>
          <w:color w:val="FF0000"/>
        </w:rPr>
        <w:t>[</w:t>
      </w:r>
      <w:r w:rsidR="00623DE1" w:rsidRPr="00AF0FC5">
        <w:rPr>
          <w:b/>
          <w:bCs/>
          <w:i/>
          <w:iCs/>
          <w:color w:val="FF0000"/>
          <w:sz w:val="24"/>
          <w:szCs w:val="24"/>
        </w:rPr>
        <w:t>TEMPLATE B</w:t>
      </w:r>
      <w:r w:rsidR="00623DE1" w:rsidRPr="005F798C">
        <w:rPr>
          <w:b/>
          <w:bCs/>
          <w:i/>
          <w:iCs/>
          <w:color w:val="FF0000"/>
        </w:rPr>
        <w:t xml:space="preserve">: </w:t>
      </w:r>
      <w:r w:rsidR="005F798C" w:rsidRPr="005F798C">
        <w:rPr>
          <w:i/>
          <w:iCs/>
          <w:color w:val="FF0000"/>
        </w:rPr>
        <w:t>to be used by the connecting customer where connecting customer is the landowner of the site OR has already obtained</w:t>
      </w:r>
      <w:r w:rsidRPr="00E40221">
        <w:rPr>
          <w:i/>
          <w:color w:val="FF0000"/>
        </w:rPr>
        <w:t xml:space="preserve"> </w:t>
      </w:r>
      <w:r w:rsidR="005F798C" w:rsidRPr="005F798C">
        <w:rPr>
          <w:i/>
          <w:iCs/>
          <w:color w:val="FF0000"/>
        </w:rPr>
        <w:t>the required rights to the site</w:t>
      </w:r>
      <w:r w:rsidRPr="005F798C">
        <w:rPr>
          <w:b/>
          <w:bCs/>
          <w:i/>
          <w:iCs/>
          <w:color w:val="FF0000"/>
        </w:rPr>
        <w:t>]</w:t>
      </w:r>
    </w:p>
    <w:p w14:paraId="174F4873" w14:textId="77777777" w:rsidR="00623DE1" w:rsidRDefault="00623DE1" w:rsidP="00623DE1"/>
    <w:p w14:paraId="658C4D4E" w14:textId="47FD65BA" w:rsidR="00623DE1" w:rsidRDefault="001A204B" w:rsidP="00623DE1">
      <w:r>
        <w:t>[CONNECTING CUSTOMER ADDRESS</w:t>
      </w:r>
      <w:r w:rsidR="00623DE1">
        <w:t xml:space="preserve"> LINE 1]</w:t>
      </w:r>
    </w:p>
    <w:p w14:paraId="527E88CB" w14:textId="0216F7D8" w:rsidR="00623DE1" w:rsidRDefault="00623DE1" w:rsidP="00623DE1">
      <w:r>
        <w:t>[</w:t>
      </w:r>
      <w:r w:rsidR="001A204B">
        <w:t>CONNECTING CUSTOMER ADDRESS</w:t>
      </w:r>
      <w:r>
        <w:t xml:space="preserve"> LINE2]</w:t>
      </w:r>
    </w:p>
    <w:p w14:paraId="5B52BD52" w14:textId="0A096DA8" w:rsidR="00623DE1" w:rsidRDefault="00623DE1" w:rsidP="00623DE1">
      <w:r>
        <w:t>[</w:t>
      </w:r>
      <w:r w:rsidR="001A204B">
        <w:t xml:space="preserve">CONNECTING CUSTOMER ADDRESS </w:t>
      </w:r>
      <w:r>
        <w:t>POSTCODE]</w:t>
      </w:r>
    </w:p>
    <w:p w14:paraId="1035CA02" w14:textId="77777777" w:rsidR="00623DE1" w:rsidRDefault="00623DE1" w:rsidP="00623DE1">
      <w:r>
        <w:t>[DATE]</w:t>
      </w:r>
    </w:p>
    <w:p w14:paraId="7A9372AF" w14:textId="77777777" w:rsidR="00623DE1" w:rsidRDefault="00623DE1" w:rsidP="00623DE1"/>
    <w:p w14:paraId="05A39A1D" w14:textId="65428C28" w:rsidR="00623DE1" w:rsidRDefault="00E40221" w:rsidP="00623DE1">
      <w:r>
        <w:t>FAO ESO</w:t>
      </w:r>
      <w:r w:rsidR="00623DE1">
        <w:t>,</w:t>
      </w:r>
    </w:p>
    <w:p w14:paraId="705C0BCC" w14:textId="77777777" w:rsidR="00623DE1" w:rsidRDefault="00623DE1" w:rsidP="00623DE1"/>
    <w:p w14:paraId="45C3EEB6" w14:textId="77777777" w:rsidR="00623DE1" w:rsidRDefault="00623DE1" w:rsidP="00623DE1">
      <w:r>
        <w:t>[PROJECT NAME] (The “Project”)</w:t>
      </w:r>
    </w:p>
    <w:p w14:paraId="08A983D4" w14:textId="75D383B8" w:rsidR="00623DE1" w:rsidRDefault="00623DE1" w:rsidP="00623DE1">
      <w:r>
        <w:t>[SITE ADDRESS] (The “</w:t>
      </w:r>
      <w:r w:rsidR="00E147F5">
        <w:t>Property</w:t>
      </w:r>
      <w:r>
        <w:t>”)</w:t>
      </w:r>
    </w:p>
    <w:p w14:paraId="4E71289F" w14:textId="2376C4D4" w:rsidR="005515A8" w:rsidRPr="005515A8" w:rsidRDefault="005515A8" w:rsidP="00623DE1">
      <w:pPr>
        <w:rPr>
          <w:rFonts w:cstheme="minorHAnsi"/>
        </w:rPr>
      </w:pPr>
      <w:r w:rsidRPr="001A154E">
        <w:rPr>
          <w:rFonts w:cstheme="minorHAnsi"/>
        </w:rPr>
        <w:t xml:space="preserve"> (The “</w:t>
      </w:r>
      <w:r>
        <w:t>Property</w:t>
      </w:r>
      <w:r w:rsidRPr="001A154E">
        <w:rPr>
          <w:rFonts w:cstheme="minorHAnsi"/>
        </w:rPr>
        <w:t>”)</w:t>
      </w:r>
      <w:r>
        <w:rPr>
          <w:rFonts w:cstheme="minorHAnsi"/>
        </w:rPr>
        <w:t xml:space="preserve">Acreage: </w:t>
      </w:r>
    </w:p>
    <w:p w14:paraId="67CE834A" w14:textId="77777777" w:rsidR="009D1296" w:rsidRDefault="009D1296" w:rsidP="009D1296">
      <w:r>
        <w:t>Please confirm if land is registered with Land Registry: Yes/No</w:t>
      </w:r>
    </w:p>
    <w:p w14:paraId="788F908F" w14:textId="481589BE" w:rsidR="009D1296" w:rsidRPr="001A154E" w:rsidRDefault="009D1296" w:rsidP="009D1296">
      <w:pPr>
        <w:rPr>
          <w:rFonts w:cstheme="minorHAnsi"/>
        </w:rPr>
      </w:pPr>
      <w:r>
        <w:rPr>
          <w:rFonts w:cstheme="minorHAnsi"/>
        </w:rPr>
        <w:t xml:space="preserve">Land Registry Title number (if applicable): </w:t>
      </w:r>
    </w:p>
    <w:p w14:paraId="6A3308F8" w14:textId="77777777" w:rsidR="00623DE1" w:rsidRPr="00D13BD0" w:rsidRDefault="00623DE1" w:rsidP="00623DE1">
      <w:pPr>
        <w:rPr>
          <w:b/>
          <w:bCs/>
          <w:color w:val="FF0000"/>
        </w:rPr>
      </w:pPr>
    </w:p>
    <w:p w14:paraId="5B919079" w14:textId="434A7646" w:rsidR="0055585A" w:rsidRDefault="00623DE1" w:rsidP="00623DE1">
      <w:r>
        <w:t xml:space="preserve">I, </w:t>
      </w:r>
      <w:r w:rsidRPr="00481A2A">
        <w:rPr>
          <w:b/>
          <w:bCs/>
        </w:rPr>
        <w:t>[</w:t>
      </w:r>
      <w:r>
        <w:t xml:space="preserve"> AUTHORISED SIGNATORY/DIRECTOR OF [THE COMPANY]</w:t>
      </w:r>
      <w:r w:rsidR="00EF2E9A">
        <w:t>,</w:t>
      </w:r>
      <w:r>
        <w:t xml:space="preserve"> a company registered in [Scotland / England and Wales], with Company Number [</w:t>
      </w:r>
      <w:proofErr w:type="spellStart"/>
      <w:r>
        <w:t>xxxxx</w:t>
      </w:r>
      <w:proofErr w:type="spellEnd"/>
      <w:r>
        <w:t xml:space="preserve">] </w:t>
      </w:r>
      <w:r w:rsidRPr="00481A2A">
        <w:rPr>
          <w:b/>
          <w:bCs/>
        </w:rPr>
        <w:t>]</w:t>
      </w:r>
      <w:r>
        <w:t>,</w:t>
      </w:r>
      <w:r w:rsidR="00875B18">
        <w:t xml:space="preserve"> as the </w:t>
      </w:r>
      <w:r w:rsidR="0043416A">
        <w:t xml:space="preserve">applicant for </w:t>
      </w:r>
      <w:r w:rsidR="00723A72">
        <w:t xml:space="preserve">the </w:t>
      </w:r>
      <w:r w:rsidR="0043416A">
        <w:t>connection</w:t>
      </w:r>
      <w:r w:rsidR="007F7921">
        <w:t xml:space="preserve"> of</w:t>
      </w:r>
      <w:r w:rsidR="00875B18">
        <w:t xml:space="preserve"> the Project</w:t>
      </w:r>
      <w:r>
        <w:t xml:space="preserve"> </w:t>
      </w:r>
      <w:r w:rsidR="0055585A">
        <w:t xml:space="preserve">confirm </w:t>
      </w:r>
      <w:r w:rsidR="00497704">
        <w:t>that</w:t>
      </w:r>
      <w:r w:rsidR="00497704" w:rsidRPr="00E37C35">
        <w:rPr>
          <w:b/>
          <w:bCs/>
        </w:rPr>
        <w:t xml:space="preserve"> </w:t>
      </w:r>
      <w:r w:rsidR="00497704">
        <w:t>[</w:t>
      </w:r>
      <w:r w:rsidR="00AF388E">
        <w:t xml:space="preserve">THE COMPANY] </w:t>
      </w:r>
      <w:r w:rsidR="001E1F39" w:rsidRPr="00E40221">
        <w:rPr>
          <w:b/>
        </w:rPr>
        <w:t>[</w:t>
      </w:r>
      <w:r w:rsidR="00F42653">
        <w:rPr>
          <w:b/>
          <w:bCs/>
        </w:rPr>
        <w:t xml:space="preserve"> </w:t>
      </w:r>
      <w:r w:rsidR="00F42653">
        <w:t>[</w:t>
      </w:r>
      <w:r w:rsidR="00E00E1C" w:rsidRPr="00E37C35">
        <w:t>is</w:t>
      </w:r>
      <w:r w:rsidR="004E32FB" w:rsidRPr="002D7D3D">
        <w:t xml:space="preserve"> the</w:t>
      </w:r>
      <w:r w:rsidRPr="000B42ED">
        <w:t xml:space="preserve"> landowner of the </w:t>
      </w:r>
      <w:r w:rsidR="00E147F5">
        <w:t>Property</w:t>
      </w:r>
      <w:r w:rsidR="002B2000">
        <w:t>]</w:t>
      </w:r>
      <w:r w:rsidRPr="00E37C35">
        <w:t xml:space="preserve"> </w:t>
      </w:r>
      <w:r w:rsidR="00AF388E" w:rsidRPr="00E40221">
        <w:t xml:space="preserve">/ </w:t>
      </w:r>
      <w:r w:rsidR="002B2000">
        <w:t>[</w:t>
      </w:r>
      <w:r w:rsidR="00E964EE" w:rsidRPr="00E40221">
        <w:rPr>
          <w:b/>
        </w:rPr>
        <w:t xml:space="preserve"> </w:t>
      </w:r>
      <w:r w:rsidR="00AF388E" w:rsidRPr="00E40221">
        <w:t>has</w:t>
      </w:r>
      <w:r w:rsidR="00AF388E" w:rsidRPr="00E40221">
        <w:rPr>
          <w:b/>
        </w:rPr>
        <w:t xml:space="preserve"> </w:t>
      </w:r>
      <w:r w:rsidR="000B42ED" w:rsidRPr="00E40221">
        <w:t>obtained</w:t>
      </w:r>
      <w:r w:rsidR="000B42ED" w:rsidRPr="00E40221">
        <w:rPr>
          <w:b/>
        </w:rPr>
        <w:t xml:space="preserve"> </w:t>
      </w:r>
      <w:r w:rsidR="007C6165" w:rsidRPr="00E37C35">
        <w:t xml:space="preserve">the required rights for use of the </w:t>
      </w:r>
      <w:r w:rsidR="00E147F5">
        <w:t>Property</w:t>
      </w:r>
      <w:r w:rsidR="00E147F5" w:rsidRPr="00E37C35">
        <w:t xml:space="preserve"> </w:t>
      </w:r>
      <w:r w:rsidRPr="002D7D3D">
        <w:t>for the purpose of constru</w:t>
      </w:r>
      <w:r w:rsidRPr="000B42ED">
        <w:t xml:space="preserve">cting </w:t>
      </w:r>
      <w:r w:rsidR="00AC0E15" w:rsidRPr="00E40221">
        <w:t>t</w:t>
      </w:r>
      <w:r w:rsidRPr="00E37C35">
        <w:t>he Project</w:t>
      </w:r>
      <w:r w:rsidR="002B2000">
        <w:t xml:space="preserve">] </w:t>
      </w:r>
      <w:r w:rsidR="009F4DD0" w:rsidRPr="00E40221">
        <w:rPr>
          <w:b/>
        </w:rPr>
        <w:t>]</w:t>
      </w:r>
      <w:r w:rsidRPr="00E37C35">
        <w:t xml:space="preserve"> </w:t>
      </w:r>
      <w:r>
        <w:t xml:space="preserve">and that this </w:t>
      </w:r>
      <w:r w:rsidR="00E147F5">
        <w:t xml:space="preserve">Property </w:t>
      </w:r>
      <w:r>
        <w:t xml:space="preserve">is to be noted as part of </w:t>
      </w:r>
      <w:r w:rsidR="00CC34B7">
        <w:t>our</w:t>
      </w:r>
      <w:r>
        <w:t xml:space="preserve"> application to the Electricity System Operator for an electricity connection for the Project.</w:t>
      </w:r>
      <w:r w:rsidR="00010B01">
        <w:t xml:space="preserve"> I consent to the ESO contacting me where necessary.</w:t>
      </w:r>
    </w:p>
    <w:p w14:paraId="54F93222" w14:textId="1AA83618" w:rsidR="00E40221" w:rsidRDefault="00B305C8" w:rsidP="00623DE1">
      <w:r>
        <w:t xml:space="preserve">The </w:t>
      </w:r>
      <w:r w:rsidR="00544037">
        <w:t>documents</w:t>
      </w:r>
      <w:r>
        <w:t xml:space="preserve"> </w:t>
      </w:r>
      <w:r w:rsidR="00723A72">
        <w:t>evidencing</w:t>
      </w:r>
      <w:r w:rsidR="00C70245">
        <w:t xml:space="preserve"> </w:t>
      </w:r>
      <w:r w:rsidR="004F1028">
        <w:t xml:space="preserve">[THE COMPANY’s] [ownership of / rights to] the </w:t>
      </w:r>
      <w:r w:rsidR="00E147F5">
        <w:t xml:space="preserve">Property </w:t>
      </w:r>
      <w:r w:rsidR="00693B02">
        <w:t>a</w:t>
      </w:r>
      <w:r w:rsidR="00C70245">
        <w:t>re att</w:t>
      </w:r>
      <w:r w:rsidR="00E40221">
        <w:t>a</w:t>
      </w:r>
      <w:r w:rsidR="00C70245">
        <w:t>ched</w:t>
      </w:r>
      <w:r w:rsidR="004F1028">
        <w:t>.</w:t>
      </w:r>
    </w:p>
    <w:p w14:paraId="72277816" w14:textId="77777777" w:rsidR="00E37C35" w:rsidRDefault="00E37C35" w:rsidP="00E37C35">
      <w:r>
        <w:t>Yours faithfully,</w:t>
      </w:r>
    </w:p>
    <w:p w14:paraId="6F36D86E" w14:textId="77777777" w:rsidR="00E37C35" w:rsidRDefault="00E37C35" w:rsidP="00E37C35"/>
    <w:p w14:paraId="2619D84B" w14:textId="77777777" w:rsidR="00E37C35" w:rsidRDefault="00E37C35" w:rsidP="00E37C35">
      <w:r>
        <w:t>[SIGNATURE]</w:t>
      </w:r>
    </w:p>
    <w:p w14:paraId="488B711D" w14:textId="77777777" w:rsidR="00E37C35" w:rsidRDefault="00E37C35" w:rsidP="00E37C35">
      <w:r>
        <w:t>[NAME]</w:t>
      </w:r>
    </w:p>
    <w:p w14:paraId="270C82F9" w14:textId="77777777" w:rsidR="00E37C35" w:rsidRDefault="00E37C35" w:rsidP="00E37C35">
      <w:r>
        <w:t>[</w:t>
      </w:r>
      <w:r w:rsidRPr="00481A2A">
        <w:rPr>
          <w:color w:val="FF0000"/>
        </w:rPr>
        <w:t>Image of the sample plan showing the boundaries of the Site referred</w:t>
      </w:r>
      <w:r>
        <w:t>]</w:t>
      </w:r>
    </w:p>
    <w:p w14:paraId="4BCF12E4" w14:textId="33777CA6" w:rsidR="008A77B5" w:rsidRPr="00A1381C" w:rsidRDefault="008A77B5">
      <w:pPr>
        <w:rPr>
          <w:b/>
        </w:rPr>
      </w:pPr>
    </w:p>
    <w:sectPr w:rsidR="008A77B5" w:rsidRPr="00A1381C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805B4" w14:textId="77777777" w:rsidR="00EA27BA" w:rsidRDefault="00EA27BA" w:rsidP="00EA1049">
      <w:pPr>
        <w:spacing w:after="0" w:line="240" w:lineRule="auto"/>
      </w:pPr>
      <w:r>
        <w:separator/>
      </w:r>
    </w:p>
  </w:endnote>
  <w:endnote w:type="continuationSeparator" w:id="0">
    <w:p w14:paraId="61DC0731" w14:textId="77777777" w:rsidR="00EA27BA" w:rsidRDefault="00EA27BA" w:rsidP="00EA1049">
      <w:pPr>
        <w:spacing w:after="0" w:line="240" w:lineRule="auto"/>
      </w:pPr>
      <w:r>
        <w:continuationSeparator/>
      </w:r>
    </w:p>
  </w:endnote>
  <w:endnote w:type="continuationNotice" w:id="1">
    <w:p w14:paraId="72CA18EF" w14:textId="77777777" w:rsidR="00EA27BA" w:rsidRDefault="00EA27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EB3D2" w14:textId="77777777" w:rsidR="00EA27BA" w:rsidRDefault="00EA27BA" w:rsidP="00EA1049">
      <w:pPr>
        <w:spacing w:after="0" w:line="240" w:lineRule="auto"/>
      </w:pPr>
      <w:r>
        <w:separator/>
      </w:r>
    </w:p>
  </w:footnote>
  <w:footnote w:type="continuationSeparator" w:id="0">
    <w:p w14:paraId="1CE689A9" w14:textId="77777777" w:rsidR="00EA27BA" w:rsidRDefault="00EA27BA" w:rsidP="00EA1049">
      <w:pPr>
        <w:spacing w:after="0" w:line="240" w:lineRule="auto"/>
      </w:pPr>
      <w:r>
        <w:continuationSeparator/>
      </w:r>
    </w:p>
  </w:footnote>
  <w:footnote w:type="continuationNotice" w:id="1">
    <w:p w14:paraId="3B1118C4" w14:textId="77777777" w:rsidR="00EA27BA" w:rsidRDefault="00EA27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890E" w14:textId="08F657CA" w:rsidR="00EA1049" w:rsidRDefault="00000000">
    <w:pPr>
      <w:pStyle w:val="Header"/>
    </w:pPr>
    <w:r>
      <w:rPr>
        <w:color w:val="2B579A"/>
        <w:shd w:val="clear" w:color="auto" w:fill="E6E6E6"/>
      </w:rPr>
      <w:pict w14:anchorId="628E52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6532" o:spid="_x0000_s1026" type="#_x0000_t136" style="position:absolute;margin-left:0;margin-top:0;width:397.7pt;height:238.6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"/>
          <w10:wrap anchorx="margin" anchory="margin"/>
        </v:shape>
      </w:pict>
    </w:r>
    <w:r w:rsidR="00195005"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C12B74" wp14:editId="7C55762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477080" w14:textId="4BB397F8" w:rsidR="00195005" w:rsidRPr="00195005" w:rsidRDefault="00195005" w:rsidP="00195005">
                          <w:pPr>
                            <w:spacing w:after="0"/>
                            <w:rPr>
                              <w:ins w:id="5" w:author="Ed Birkett" w:date="2024-01-11T13:09:00Z"/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ins w:id="6" w:author="Ed Birkett" w:date="2024-01-11T13:09:00Z">
                            <w:r w:rsidRPr="00195005">
                              <w:rPr>
                                <w:rFonts w:ascii="Arial Black" w:eastAsia="Arial Black" w:hAnsi="Arial Black" w:cs="Arial Black"/>
                                <w:noProof/>
                                <w:color w:val="4099DA"/>
                                <w:sz w:val="20"/>
                                <w:szCs w:val="20"/>
                              </w:rPr>
                              <w:t>INTERNAL</w:t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12B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2C477080" w14:textId="4BB397F8" w:rsidR="00195005" w:rsidRPr="00195005" w:rsidRDefault="00195005" w:rsidP="00195005">
                    <w:pPr>
                      <w:spacing w:after="0"/>
                      <w:rPr>
                        <w:ins w:id="7" w:author="Ed Birkett" w:date="2024-01-11T13:09:00Z"/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ins w:id="8" w:author="Ed Birkett" w:date="2024-01-11T13:09:00Z">
                      <w:r w:rsidRPr="00195005">
                        <w:rPr>
                          <w:rFonts w:ascii="Arial Black" w:eastAsia="Arial Black" w:hAnsi="Arial Black" w:cs="Arial Black"/>
                          <w:noProof/>
                          <w:color w:val="4099DA"/>
                          <w:sz w:val="20"/>
                          <w:szCs w:val="20"/>
                        </w:rPr>
                        <w:t>INTERNAL</w:t>
                      </w:r>
                    </w:ins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7F4A" w14:textId="19BC2276" w:rsidR="00EA1049" w:rsidRDefault="00000000">
    <w:pPr>
      <w:pStyle w:val="Header"/>
    </w:pPr>
    <w:r>
      <w:rPr>
        <w:color w:val="2B579A"/>
        <w:shd w:val="clear" w:color="auto" w:fill="E6E6E6"/>
      </w:rPr>
      <w:pict w14:anchorId="1952D4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6533" o:spid="_x0000_s1027" type="#_x0000_t136" style="position:absolute;margin-left:0;margin-top:0;width:397.7pt;height:238.6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"/>
          <w10:wrap anchorx="margin" anchory="margin"/>
        </v:shape>
      </w:pict>
    </w:r>
    <w:r w:rsidR="00195005"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A055200" wp14:editId="383E0FB9">
              <wp:simplePos x="9144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8DDEDC" w14:textId="40AB6AE0" w:rsidR="00195005" w:rsidRPr="00195005" w:rsidRDefault="00195005" w:rsidP="00195005">
                          <w:pPr>
                            <w:spacing w:after="0"/>
                            <w:rPr>
                              <w:ins w:id="9" w:author="Ed Birkett" w:date="2024-01-11T13:09:00Z"/>
                              <w:rFonts w:ascii="Arial Black" w:eastAsia="Arial Black" w:hAnsi="Arial Black" w:cs="Arial Black"/>
                              <w:noProof/>
                              <w:color w:val="4099DA"/>
                              <w:sz w:val="20"/>
                              <w:szCs w:val="20"/>
                            </w:rPr>
                          </w:pPr>
                          <w:ins w:id="10" w:author="Ed Birkett" w:date="2024-01-11T13:09:00Z">
                            <w:r w:rsidRPr="00195005">
                              <w:rPr>
                                <w:rFonts w:ascii="Arial Black" w:eastAsia="Arial Black" w:hAnsi="Arial Black" w:cs="Arial Black"/>
                                <w:noProof/>
                                <w:color w:val="4099DA"/>
                                <w:sz w:val="20"/>
                                <w:szCs w:val="20"/>
                              </w:rPr>
                              <w:t>INTERNAL</w:t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5520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F8DDEDC" w14:textId="40AB6AE0" w:rsidR="00195005" w:rsidRPr="00195005" w:rsidRDefault="00195005" w:rsidP="00195005">
                    <w:pPr>
                      <w:spacing w:after="0"/>
                      <w:rPr>
                        <w:ins w:id="11" w:author="Ed Birkett" w:date="2024-01-11T13:09:00Z"/>
                        <w:rFonts w:ascii="Arial Black" w:eastAsia="Arial Black" w:hAnsi="Arial Black" w:cs="Arial Black"/>
                        <w:noProof/>
                        <w:color w:val="4099DA"/>
                        <w:sz w:val="20"/>
                        <w:szCs w:val="20"/>
                      </w:rPr>
                    </w:pPr>
                    <w:ins w:id="12" w:author="Ed Birkett" w:date="2024-01-11T13:09:00Z">
                      <w:r w:rsidRPr="00195005">
                        <w:rPr>
                          <w:rFonts w:ascii="Arial Black" w:eastAsia="Arial Black" w:hAnsi="Arial Black" w:cs="Arial Black"/>
                          <w:noProof/>
                          <w:color w:val="4099DA"/>
                          <w:sz w:val="20"/>
                          <w:szCs w:val="20"/>
                        </w:rPr>
                        <w:t>INTERNAL</w:t>
                      </w:r>
                    </w:ins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93A7" w14:textId="1AF51349" w:rsidR="00EA1049" w:rsidRDefault="00000000">
    <w:pPr>
      <w:pStyle w:val="Header"/>
    </w:pPr>
    <w:ins w:id="13" w:author="Joseph Henry (ESO)" w:date="2024-01-11T13:14:00Z">
      <w:r>
        <w:rPr>
          <w:color w:val="2B579A"/>
          <w:shd w:val="clear" w:color="auto" w:fill="E6E6E6"/>
        </w:rPr>
        <w:pict w14:anchorId="4C8B66D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676531" o:spid="_x0000_s1025" type="#_x0000_t136" style="position:absolute;margin-left:0;margin-top:0;width:397.7pt;height:238.6pt;rotation:315;z-index:-251658237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 "/>
            <w10:wrap anchorx="margin" anchory="margin"/>
          </v:shape>
        </w:pict>
      </w:r>
    </w:ins>
    <w:ins w:id="14" w:author="Ed Birkett" w:date="2024-01-11T13:09:00Z">
      <w:r w:rsidR="00195005"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0" distR="0" simplePos="0" relativeHeight="251658242" behindDoc="0" locked="0" layoutInCell="1" allowOverlap="1" wp14:anchorId="727B1B8E" wp14:editId="5E9B370A">
                <wp:simplePos x="635" y="635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443865" cy="443865"/>
                <wp:effectExtent l="0" t="0" r="0" b="16510"/>
                <wp:wrapNone/>
                <wp:docPr id="1" name="Text Box 1" descr="INTERNAL">
                  <a:extLst xmlns:a="http://schemas.openxmlformats.org/drawingml/2006/main">
                    <a:ext uri="{5AE41FA2-C0FF-4470-9BD4-5FADCA87CBE2}">
                      <aclsh:classification xmlns:aclsh="http://schemas.microsoft.com/office/drawing/2020/classificationShape" classificationOutcomeType="hdr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D13DE4" w14:textId="44402A38" w:rsidR="00195005" w:rsidRPr="00195005" w:rsidRDefault="00195005" w:rsidP="00195005">
                            <w:pPr>
                              <w:spacing w:after="0"/>
                              <w:rPr>
                                <w:ins w:id="15" w:author="Ed Birkett" w:date="2024-01-11T13:09:00Z"/>
                                <w:rFonts w:ascii="Arial Black" w:eastAsia="Arial Black" w:hAnsi="Arial Black" w:cs="Arial Black"/>
                                <w:noProof/>
                                <w:color w:val="4099DA"/>
                                <w:sz w:val="20"/>
                                <w:szCs w:val="20"/>
                              </w:rPr>
                            </w:pPr>
                            <w:ins w:id="16" w:author="Ed Birkett" w:date="2024-01-11T13:09:00Z">
                              <w:r w:rsidRPr="00195005">
                                <w:rPr>
                                  <w:rFonts w:ascii="Arial Black" w:eastAsia="Arial Black" w:hAnsi="Arial Black" w:cs="Arial Black"/>
                                  <w:noProof/>
                                  <w:color w:val="4099DA"/>
                                  <w:sz w:val="20"/>
                                  <w:szCs w:val="20"/>
                                </w:rPr>
                                <w:t>INTERNAL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7B1B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alt="INTERNAL" style="position:absolute;margin-left:-16.25pt;margin-top:0;width:34.95pt;height:34.9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  <v:textbox style="mso-fit-shape-to-text:t" inset="0,15pt,20pt,0">
                  <w:txbxContent>
                    <w:p w14:paraId="26D13DE4" w14:textId="44402A38" w:rsidR="00195005" w:rsidRPr="00195005" w:rsidRDefault="00195005" w:rsidP="00195005">
                      <w:pPr>
                        <w:spacing w:after="0"/>
                        <w:rPr>
                          <w:ins w:id="17" w:author="Ed Birkett" w:date="2024-01-11T13:09:00Z"/>
                          <w:rFonts w:ascii="Arial Black" w:eastAsia="Arial Black" w:hAnsi="Arial Black" w:cs="Arial Black"/>
                          <w:noProof/>
                          <w:color w:val="4099DA"/>
                          <w:sz w:val="20"/>
                          <w:szCs w:val="20"/>
                        </w:rPr>
                      </w:pPr>
                      <w:ins w:id="18" w:author="Ed Birkett" w:date="2024-01-11T13:09:00Z">
                        <w:r w:rsidRPr="00195005">
                          <w:rPr>
                            <w:rFonts w:ascii="Arial Black" w:eastAsia="Arial Black" w:hAnsi="Arial Black" w:cs="Arial Black"/>
                            <w:noProof/>
                            <w:color w:val="4099DA"/>
                            <w:sz w:val="20"/>
                            <w:szCs w:val="20"/>
                          </w:rPr>
                          <w:t>INTERNAL</w:t>
                        </w:r>
                      </w:ins>
                    </w:p>
                  </w:txbxContent>
                </v:textbox>
                <w10:wrap anchorx="page" anchory="page"/>
              </v:shape>
            </w:pict>
          </mc:Fallback>
        </mc:AlternateConten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126A96"/>
    <w:multiLevelType w:val="hybridMultilevel"/>
    <w:tmpl w:val="29805724"/>
    <w:lvl w:ilvl="0" w:tplc="60449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14902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tia Gomes (ESO)">
    <w15:presenceInfo w15:providerId="AD" w15:userId="S::CatiaAriana.CarvalhoGomes@uk.nationalgrid.com::4278aa77-0d5a-4a96-bc65-884467e36581"/>
  </w15:person>
  <w15:person w15:author="Joseph Henry (ESO)">
    <w15:presenceInfo w15:providerId="AD" w15:userId="S::joseph.henry@uk.nationalgrid.com::c7218fb4-03e4-4a06-ac52-d79b5f6fc7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2A"/>
    <w:rsid w:val="00010B01"/>
    <w:rsid w:val="00024DF3"/>
    <w:rsid w:val="00031207"/>
    <w:rsid w:val="00037202"/>
    <w:rsid w:val="000436BF"/>
    <w:rsid w:val="00070AC4"/>
    <w:rsid w:val="00080863"/>
    <w:rsid w:val="0008171D"/>
    <w:rsid w:val="00084B7A"/>
    <w:rsid w:val="000861AB"/>
    <w:rsid w:val="00086F10"/>
    <w:rsid w:val="00090E4F"/>
    <w:rsid w:val="00096DDB"/>
    <w:rsid w:val="000A0F57"/>
    <w:rsid w:val="000A21C7"/>
    <w:rsid w:val="000A4F28"/>
    <w:rsid w:val="000B42ED"/>
    <w:rsid w:val="000F052C"/>
    <w:rsid w:val="000F43D3"/>
    <w:rsid w:val="00113F6D"/>
    <w:rsid w:val="00117025"/>
    <w:rsid w:val="001219AB"/>
    <w:rsid w:val="0013041E"/>
    <w:rsid w:val="00141C21"/>
    <w:rsid w:val="00164509"/>
    <w:rsid w:val="00171FB4"/>
    <w:rsid w:val="001738B0"/>
    <w:rsid w:val="00182B09"/>
    <w:rsid w:val="00183C28"/>
    <w:rsid w:val="00190F67"/>
    <w:rsid w:val="00192B3D"/>
    <w:rsid w:val="00192EB5"/>
    <w:rsid w:val="00195005"/>
    <w:rsid w:val="001A154E"/>
    <w:rsid w:val="001A204B"/>
    <w:rsid w:val="001A2A5A"/>
    <w:rsid w:val="001B0083"/>
    <w:rsid w:val="001D5F04"/>
    <w:rsid w:val="001E1F39"/>
    <w:rsid w:val="002326A3"/>
    <w:rsid w:val="00251F85"/>
    <w:rsid w:val="00270A77"/>
    <w:rsid w:val="00274E1B"/>
    <w:rsid w:val="002772E6"/>
    <w:rsid w:val="002922C7"/>
    <w:rsid w:val="00296F4C"/>
    <w:rsid w:val="002A22BB"/>
    <w:rsid w:val="002B2000"/>
    <w:rsid w:val="002D5AF0"/>
    <w:rsid w:val="002D7D3D"/>
    <w:rsid w:val="002F6402"/>
    <w:rsid w:val="003201A1"/>
    <w:rsid w:val="00334A39"/>
    <w:rsid w:val="003524AC"/>
    <w:rsid w:val="0037795C"/>
    <w:rsid w:val="003A2F51"/>
    <w:rsid w:val="003C2499"/>
    <w:rsid w:val="003C3DAF"/>
    <w:rsid w:val="003C6D2C"/>
    <w:rsid w:val="003D0164"/>
    <w:rsid w:val="003E4B17"/>
    <w:rsid w:val="00431040"/>
    <w:rsid w:val="0043416A"/>
    <w:rsid w:val="004641C6"/>
    <w:rsid w:val="0047107A"/>
    <w:rsid w:val="004752D2"/>
    <w:rsid w:val="00481A2A"/>
    <w:rsid w:val="00493C76"/>
    <w:rsid w:val="00497704"/>
    <w:rsid w:val="004A10DC"/>
    <w:rsid w:val="004B3314"/>
    <w:rsid w:val="004E32FB"/>
    <w:rsid w:val="004F1028"/>
    <w:rsid w:val="004F55CC"/>
    <w:rsid w:val="005241FD"/>
    <w:rsid w:val="00527CBD"/>
    <w:rsid w:val="00536AAE"/>
    <w:rsid w:val="00537346"/>
    <w:rsid w:val="00544037"/>
    <w:rsid w:val="00545B4F"/>
    <w:rsid w:val="005515A8"/>
    <w:rsid w:val="0055585A"/>
    <w:rsid w:val="005619DC"/>
    <w:rsid w:val="00590982"/>
    <w:rsid w:val="00593710"/>
    <w:rsid w:val="0059415F"/>
    <w:rsid w:val="00596473"/>
    <w:rsid w:val="005B4162"/>
    <w:rsid w:val="005C3F77"/>
    <w:rsid w:val="005C52AD"/>
    <w:rsid w:val="005F798C"/>
    <w:rsid w:val="00623DE1"/>
    <w:rsid w:val="00624F4E"/>
    <w:rsid w:val="006332DF"/>
    <w:rsid w:val="006631E3"/>
    <w:rsid w:val="00666F97"/>
    <w:rsid w:val="0067704B"/>
    <w:rsid w:val="00683C6B"/>
    <w:rsid w:val="00693B02"/>
    <w:rsid w:val="006A39A1"/>
    <w:rsid w:val="006A50C3"/>
    <w:rsid w:val="006C5705"/>
    <w:rsid w:val="006C7659"/>
    <w:rsid w:val="006D1430"/>
    <w:rsid w:val="00723A72"/>
    <w:rsid w:val="007255C1"/>
    <w:rsid w:val="007321B5"/>
    <w:rsid w:val="0075337E"/>
    <w:rsid w:val="00755505"/>
    <w:rsid w:val="00777B6B"/>
    <w:rsid w:val="00787679"/>
    <w:rsid w:val="007C20A1"/>
    <w:rsid w:val="007C2E01"/>
    <w:rsid w:val="007C6165"/>
    <w:rsid w:val="007C7350"/>
    <w:rsid w:val="007D2A03"/>
    <w:rsid w:val="007E2975"/>
    <w:rsid w:val="007E5F48"/>
    <w:rsid w:val="007F0358"/>
    <w:rsid w:val="007F7921"/>
    <w:rsid w:val="0080691E"/>
    <w:rsid w:val="00820A29"/>
    <w:rsid w:val="008342A5"/>
    <w:rsid w:val="0083613E"/>
    <w:rsid w:val="0084172F"/>
    <w:rsid w:val="008611CE"/>
    <w:rsid w:val="00862F9A"/>
    <w:rsid w:val="00875B18"/>
    <w:rsid w:val="00885DBE"/>
    <w:rsid w:val="00894B04"/>
    <w:rsid w:val="008A77B5"/>
    <w:rsid w:val="008B301F"/>
    <w:rsid w:val="008D4471"/>
    <w:rsid w:val="009221F4"/>
    <w:rsid w:val="00937B72"/>
    <w:rsid w:val="00937D6A"/>
    <w:rsid w:val="00943137"/>
    <w:rsid w:val="00947469"/>
    <w:rsid w:val="00947BAC"/>
    <w:rsid w:val="00973788"/>
    <w:rsid w:val="00980176"/>
    <w:rsid w:val="0098085F"/>
    <w:rsid w:val="00990E1D"/>
    <w:rsid w:val="009D1296"/>
    <w:rsid w:val="009D4F67"/>
    <w:rsid w:val="009E5834"/>
    <w:rsid w:val="009F4DD0"/>
    <w:rsid w:val="009F7D24"/>
    <w:rsid w:val="00A11238"/>
    <w:rsid w:val="00A1381C"/>
    <w:rsid w:val="00A13BB8"/>
    <w:rsid w:val="00A13E15"/>
    <w:rsid w:val="00A34670"/>
    <w:rsid w:val="00A34763"/>
    <w:rsid w:val="00A4537A"/>
    <w:rsid w:val="00A46BC8"/>
    <w:rsid w:val="00A50935"/>
    <w:rsid w:val="00A54930"/>
    <w:rsid w:val="00A81FB1"/>
    <w:rsid w:val="00A83684"/>
    <w:rsid w:val="00AB39D3"/>
    <w:rsid w:val="00AC0E15"/>
    <w:rsid w:val="00AD175E"/>
    <w:rsid w:val="00AD37A8"/>
    <w:rsid w:val="00AF0FC5"/>
    <w:rsid w:val="00AF223C"/>
    <w:rsid w:val="00AF388E"/>
    <w:rsid w:val="00AF7AC5"/>
    <w:rsid w:val="00B305C8"/>
    <w:rsid w:val="00B40E7F"/>
    <w:rsid w:val="00B60E5A"/>
    <w:rsid w:val="00B6726C"/>
    <w:rsid w:val="00BA174B"/>
    <w:rsid w:val="00BA1D1B"/>
    <w:rsid w:val="00BA647C"/>
    <w:rsid w:val="00BB1943"/>
    <w:rsid w:val="00BB397A"/>
    <w:rsid w:val="00BB6820"/>
    <w:rsid w:val="00BB6D77"/>
    <w:rsid w:val="00BC43D3"/>
    <w:rsid w:val="00C213C9"/>
    <w:rsid w:val="00C549BC"/>
    <w:rsid w:val="00C6FE84"/>
    <w:rsid w:val="00C70245"/>
    <w:rsid w:val="00C835A2"/>
    <w:rsid w:val="00CA1F51"/>
    <w:rsid w:val="00CA4625"/>
    <w:rsid w:val="00CA6B59"/>
    <w:rsid w:val="00CB55C1"/>
    <w:rsid w:val="00CC34B7"/>
    <w:rsid w:val="00CE3989"/>
    <w:rsid w:val="00CF30A4"/>
    <w:rsid w:val="00CF3414"/>
    <w:rsid w:val="00D046DC"/>
    <w:rsid w:val="00D05426"/>
    <w:rsid w:val="00D21AFD"/>
    <w:rsid w:val="00D40589"/>
    <w:rsid w:val="00D670FD"/>
    <w:rsid w:val="00D757FF"/>
    <w:rsid w:val="00D84126"/>
    <w:rsid w:val="00DB0476"/>
    <w:rsid w:val="00DC7DA0"/>
    <w:rsid w:val="00DF3F9C"/>
    <w:rsid w:val="00E00E1C"/>
    <w:rsid w:val="00E019E8"/>
    <w:rsid w:val="00E02C77"/>
    <w:rsid w:val="00E03DCB"/>
    <w:rsid w:val="00E06992"/>
    <w:rsid w:val="00E147F5"/>
    <w:rsid w:val="00E202F8"/>
    <w:rsid w:val="00E203E3"/>
    <w:rsid w:val="00E30B20"/>
    <w:rsid w:val="00E377C2"/>
    <w:rsid w:val="00E37C35"/>
    <w:rsid w:val="00E40221"/>
    <w:rsid w:val="00E44551"/>
    <w:rsid w:val="00E54906"/>
    <w:rsid w:val="00E864DB"/>
    <w:rsid w:val="00E964EE"/>
    <w:rsid w:val="00EA1049"/>
    <w:rsid w:val="00EA27BA"/>
    <w:rsid w:val="00EB629E"/>
    <w:rsid w:val="00ED5962"/>
    <w:rsid w:val="00EE0C68"/>
    <w:rsid w:val="00EF2576"/>
    <w:rsid w:val="00EF2E9A"/>
    <w:rsid w:val="00F00546"/>
    <w:rsid w:val="00F163B8"/>
    <w:rsid w:val="00F24A73"/>
    <w:rsid w:val="00F33122"/>
    <w:rsid w:val="00F34737"/>
    <w:rsid w:val="00F42653"/>
    <w:rsid w:val="00F447FB"/>
    <w:rsid w:val="00F52E8A"/>
    <w:rsid w:val="00F57F77"/>
    <w:rsid w:val="00F677FF"/>
    <w:rsid w:val="00F746CE"/>
    <w:rsid w:val="00F74F31"/>
    <w:rsid w:val="00F948A9"/>
    <w:rsid w:val="00FB2006"/>
    <w:rsid w:val="00FD2BAA"/>
    <w:rsid w:val="00FF1AE0"/>
    <w:rsid w:val="0EEC009B"/>
    <w:rsid w:val="32678FEC"/>
    <w:rsid w:val="3CE0CFA4"/>
    <w:rsid w:val="3EA21E3B"/>
    <w:rsid w:val="4F3ADCD0"/>
    <w:rsid w:val="76E8A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7BC3B"/>
  <w15:chartTrackingRefBased/>
  <w15:docId w15:val="{EACB5CB8-E19D-4D8D-87F4-4DE09CB9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17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0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0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0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61AB"/>
    <w:pPr>
      <w:spacing w:after="0" w:line="240" w:lineRule="auto"/>
    </w:pPr>
  </w:style>
  <w:style w:type="character" w:customStyle="1" w:styleId="cf01">
    <w:name w:val="cf01"/>
    <w:basedOn w:val="DefaultParagraphFont"/>
    <w:rsid w:val="000861AB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1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049"/>
  </w:style>
  <w:style w:type="paragraph" w:styleId="Footer">
    <w:name w:val="footer"/>
    <w:basedOn w:val="Normal"/>
    <w:link w:val="FooterChar"/>
    <w:uiPriority w:val="99"/>
    <w:unhideWhenUsed/>
    <w:rsid w:val="00EA10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049"/>
  </w:style>
  <w:style w:type="paragraph" w:styleId="ListParagraph">
    <w:name w:val="List Paragraph"/>
    <w:basedOn w:val="Normal"/>
    <w:uiPriority w:val="34"/>
    <w:qFormat/>
    <w:rsid w:val="00EA1049"/>
    <w:pPr>
      <w:ind w:left="720"/>
      <w:contextualSpacing/>
    </w:pPr>
  </w:style>
  <w:style w:type="character" w:customStyle="1" w:styleId="ui-provider">
    <w:name w:val="ui-provider"/>
    <w:basedOn w:val="DefaultParagraphFont"/>
    <w:rsid w:val="007F0358"/>
  </w:style>
  <w:style w:type="character" w:styleId="Mention">
    <w:name w:val="Mention"/>
    <w:basedOn w:val="DefaultParagraphFont"/>
    <w:uiPriority w:val="99"/>
    <w:unhideWhenUsed/>
    <w:rsid w:val="00274E1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086F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6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documenttasks/documenttasks1.xml><?xml version="1.0" encoding="utf-8"?>
<t:Tasks xmlns:t="http://schemas.microsoft.com/office/tasks/2019/documenttasks" xmlns:oel="http://schemas.microsoft.com/office/2019/extlst">
  <t:Task id="{F99BD947-E22D-4932-A1BD-533BDC592E3D}">
    <t:Anchor>
      <t:Comment id="712555947"/>
    </t:Anchor>
    <t:History>
      <t:Event id="{6D633667-2B8F-4D56-BAC6-44C187F8F5E3}" time="2024-01-16T08:45:25.969Z">
        <t:Attribution userId="S::elana.byrne@uk.nationalgrid.com::4f176402-74c9-4228-8994-7a6d8ab358da" userProvider="AD" userName="Elana Byrne (ESO)"/>
        <t:Anchor>
          <t:Comment id="712555947"/>
        </t:Anchor>
        <t:Create/>
      </t:Event>
      <t:Event id="{FD9F11BF-3AAD-46C0-B832-77EFE944D597}" time="2024-01-16T08:45:25.969Z">
        <t:Attribution userId="S::elana.byrne@uk.nationalgrid.com::4f176402-74c9-4228-8994-7a6d8ab358da" userProvider="AD" userName="Elana Byrne (ESO)"/>
        <t:Anchor>
          <t:Comment id="712555947"/>
        </t:Anchor>
        <t:Assign userId="S::joseph.henry@uk.nationalgrid.com::c7218fb4-03e4-4a06-ac52-d79b5f6fc75c" userProvider="AD" userName="Joseph Henry (ESO)"/>
      </t:Event>
      <t:Event id="{B9388D1B-3FA4-4EC6-8D61-F2E091050DBC}" time="2024-01-16T08:45:25.969Z">
        <t:Attribution userId="S::elana.byrne@uk.nationalgrid.com::4f176402-74c9-4228-8994-7a6d8ab358da" userProvider="AD" userName="Elana Byrne (ESO)"/>
        <t:Anchor>
          <t:Comment id="712555947"/>
        </t:Anchor>
        <t:SetTitle title="@Joseph Henry (ESO) Yesterday there was discussion that the developer completes the form (landowner/agent signing to agree), so it would reference who the developer is and who they have engaged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7" ma:contentTypeDescription="Create a new document." ma:contentTypeScope="" ma:versionID="a9d228084ace73d2d4415d2d903250c8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8427b9ec3c80439d86e1ec7502415b0c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C970C0-9E80-4810-9FE2-60C3DDFA8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091BCE-28C3-4CD1-B06A-01859C087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673C8-2512-4977-924B-DDCCCFE8AF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Folashadé Popoola (ESO)</dc:creator>
  <cp:keywords/>
  <dc:description/>
  <cp:lastModifiedBy>Catia Gomes (ESO)</cp:lastModifiedBy>
  <cp:revision>16</cp:revision>
  <dcterms:created xsi:type="dcterms:W3CDTF">2024-01-18T08:05:00Z</dcterms:created>
  <dcterms:modified xsi:type="dcterms:W3CDTF">2024-01-19T15:27:00Z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1,2,3</vt:lpwstr>
  </property>
  <property fmtid="{D5CDD505-2E9C-101B-9397-08002B2CF9AE}" pid="5" name="ClassificationContentMarkingHeaderFontProps">
    <vt:lpwstr>#4099da,10,Arial Black</vt:lpwstr>
  </property>
  <property fmtid="{D5CDD505-2E9C-101B-9397-08002B2CF9AE}" pid="6" name="ClassificationContentMarkingHeaderText">
    <vt:lpwstr>INTERNAL</vt:lpwstr>
  </property>
  <property fmtid="{D5CDD505-2E9C-101B-9397-08002B2CF9AE}" pid="7" name="MSIP_Label_b8d9a29f-7d17-4193-85e4-1bef0fc2e901_Enabled">
    <vt:lpwstr>true</vt:lpwstr>
  </property>
  <property fmtid="{D5CDD505-2E9C-101B-9397-08002B2CF9AE}" pid="8" name="MSIP_Label_b8d9a29f-7d17-4193-85e4-1bef0fc2e901_SetDate">
    <vt:lpwstr>2024-01-10T12:27:16Z</vt:lpwstr>
  </property>
  <property fmtid="{D5CDD505-2E9C-101B-9397-08002B2CF9AE}" pid="9" name="MSIP_Label_b8d9a29f-7d17-4193-85e4-1bef0fc2e901_Method">
    <vt:lpwstr>Standard</vt:lpwstr>
  </property>
  <property fmtid="{D5CDD505-2E9C-101B-9397-08002B2CF9AE}" pid="10" name="MSIP_Label_b8d9a29f-7d17-4193-85e4-1bef0fc2e901_Name">
    <vt:lpwstr>b8d9a29f-7d17-4193-85e4-1bef0fc2e901</vt:lpwstr>
  </property>
  <property fmtid="{D5CDD505-2E9C-101B-9397-08002B2CF9AE}" pid="11" name="MSIP_Label_b8d9a29f-7d17-4193-85e4-1bef0fc2e901_SiteId">
    <vt:lpwstr>100b3c99-f3e2-4da0-9c8a-b9d345742c36</vt:lpwstr>
  </property>
  <property fmtid="{D5CDD505-2E9C-101B-9397-08002B2CF9AE}" pid="12" name="MSIP_Label_b8d9a29f-7d17-4193-85e4-1bef0fc2e901_ActionId">
    <vt:lpwstr>0bb3779b-15b2-44db-b055-9cefac324754</vt:lpwstr>
  </property>
  <property fmtid="{D5CDD505-2E9C-101B-9397-08002B2CF9AE}" pid="13" name="MSIP_Label_b8d9a29f-7d17-4193-85e4-1bef0fc2e901_ContentBits">
    <vt:lpwstr>1</vt:lpwstr>
  </property>
  <property fmtid="{D5CDD505-2E9C-101B-9397-08002B2CF9AE}" pid="14" name="MSIP_Label_a4200942-dd40-4530-96b6-ebe359e8009d_Enabled">
    <vt:lpwstr>true</vt:lpwstr>
  </property>
  <property fmtid="{D5CDD505-2E9C-101B-9397-08002B2CF9AE}" pid="15" name="MSIP_Label_a4200942-dd40-4530-96b6-ebe359e8009d_SetDate">
    <vt:lpwstr>2024-01-10T15:04:59Z</vt:lpwstr>
  </property>
  <property fmtid="{D5CDD505-2E9C-101B-9397-08002B2CF9AE}" pid="16" name="MSIP_Label_a4200942-dd40-4530-96b6-ebe359e8009d_Method">
    <vt:lpwstr>Privileged</vt:lpwstr>
  </property>
  <property fmtid="{D5CDD505-2E9C-101B-9397-08002B2CF9AE}" pid="17" name="MSIP_Label_a4200942-dd40-4530-96b6-ebe359e8009d_Name">
    <vt:lpwstr>a4200942-dd40-4530-96b6-ebe359e8009d</vt:lpwstr>
  </property>
  <property fmtid="{D5CDD505-2E9C-101B-9397-08002B2CF9AE}" pid="18" name="MSIP_Label_a4200942-dd40-4530-96b6-ebe359e8009d_SiteId">
    <vt:lpwstr>953b0f83-1ce6-45c3-82c9-1d847e372339</vt:lpwstr>
  </property>
  <property fmtid="{D5CDD505-2E9C-101B-9397-08002B2CF9AE}" pid="19" name="MSIP_Label_a4200942-dd40-4530-96b6-ebe359e8009d_ActionId">
    <vt:lpwstr>a0fe6758-cb40-4ccd-8bfd-a1b7ac0d635f</vt:lpwstr>
  </property>
  <property fmtid="{D5CDD505-2E9C-101B-9397-08002B2CF9AE}" pid="20" name="MSIP_Label_a4200942-dd40-4530-96b6-ebe359e8009d_ContentBits">
    <vt:lpwstr>0</vt:lpwstr>
  </property>
  <property fmtid="{D5CDD505-2E9C-101B-9397-08002B2CF9AE}" pid="21" name="lcf76f155ced4ddcb4097134ff3c332f">
    <vt:lpwstr/>
  </property>
  <property fmtid="{D5CDD505-2E9C-101B-9397-08002B2CF9AE}" pid="22" name="TaxCatchAll">
    <vt:lpwstr/>
  </property>
  <property fmtid="{D5CDD505-2E9C-101B-9397-08002B2CF9AE}" pid="23" name="SharedWithUsers">
    <vt:lpwstr>945;#Camille Gilsenan (ESO);#946;#Catia Gomes (ESO);#680;#Joseph Henry (ESO);#379;#Angela Quinn;#678;#Alison Price (ESO);#582;#Folashadé Popoola (ESO);#172;#Laura Henry (ESO)</vt:lpwstr>
  </property>
</Properties>
</file>